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16713" w14:textId="4F52D9A7" w:rsidR="004B328F" w:rsidRPr="00BF50ED" w:rsidRDefault="004B328F" w:rsidP="004B328F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5F97B1AE" wp14:editId="5988577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3120" behindDoc="1" locked="0" layoutInCell="1" allowOverlap="1" wp14:anchorId="5E918391" wp14:editId="0F71491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del w:id="1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del>
    </w:p>
    <w:p w14:paraId="2BAC49E0" w14:textId="77777777" w:rsidR="004B328F" w:rsidRPr="00BF50ED" w:rsidRDefault="004B328F" w:rsidP="004B328F">
      <w:pPr>
        <w:rPr>
          <w:sz w:val="20"/>
          <w:szCs w:val="20"/>
        </w:rPr>
      </w:pPr>
    </w:p>
    <w:p w14:paraId="2E94A54E" w14:textId="77777777" w:rsidR="004B328F" w:rsidRDefault="004B328F" w:rsidP="004B328F">
      <w:pPr>
        <w:rPr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</w:p>
    <w:p w14:paraId="6738FFF4" w14:textId="77777777" w:rsidR="004B328F" w:rsidRDefault="004B328F" w:rsidP="004B328F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</w:p>
    <w:p w14:paraId="52406AC6" w14:textId="5F3DF6FC" w:rsidR="004B328F" w:rsidRPr="00BF50ED" w:rsidRDefault="004B328F" w:rsidP="004B328F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0C4D1BB4" w14:textId="77777777" w:rsidR="004B328F" w:rsidRPr="00BF50ED" w:rsidRDefault="004B328F" w:rsidP="004B328F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52C7FD7" w14:textId="77777777" w:rsidR="004B328F" w:rsidRPr="00BF50ED" w:rsidRDefault="004B328F" w:rsidP="004B328F">
      <w:pPr>
        <w:spacing w:after="0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874B1E9" w14:textId="77777777" w:rsidR="004B328F" w:rsidRPr="006479DF" w:rsidRDefault="004B328F" w:rsidP="001F01FD">
      <w:pPr>
        <w:spacing w:after="0"/>
        <w:jc w:val="center"/>
        <w:rPr>
          <w:del w:id="2" w:author="Autor"/>
          <w:b/>
          <w:sz w:val="20"/>
          <w:szCs w:val="20"/>
        </w:rPr>
      </w:pPr>
    </w:p>
    <w:p w14:paraId="526AA062" w14:textId="51097F3C" w:rsidR="004B328F" w:rsidRDefault="004B328F" w:rsidP="001F01FD">
      <w:pPr>
        <w:spacing w:after="0"/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00FD8A58BFC44B9BBA3112A05CE7A5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D3D0A">
            <w:rPr>
              <w:b/>
              <w:sz w:val="40"/>
              <w:szCs w:val="20"/>
            </w:rPr>
            <w:t>10</w:t>
          </w:r>
        </w:sdtContent>
      </w:sdt>
    </w:p>
    <w:p w14:paraId="0A75F9A7" w14:textId="32194D7C" w:rsidR="00FD028A" w:rsidRPr="00FD028A" w:rsidRDefault="00FD028A" w:rsidP="004B328F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3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534316607"/>
          <w:placeholder>
            <w:docPart w:val="15F4360C1C774795BAF6C4D8EB56425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"/>
          <w:del w:id="4" w:author="Autor">
            <w:r w:rsidR="002A06A9">
              <w:rPr>
                <w:rFonts w:eastAsia="Times New Roman" w:cs="Times New Roman"/>
                <w:b/>
                <w:sz w:val="32"/>
                <w:szCs w:val="32"/>
              </w:rPr>
              <w:delText>3</w:delText>
            </w:r>
          </w:del>
          <w:customXmlDelRangeStart w:id="5" w:author="Autor"/>
        </w:sdtContent>
      </w:sdt>
      <w:customXmlDelRangeEnd w:id="5"/>
      <w:customXmlInsRangeStart w:id="6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6"/>
          <w:ins w:id="7" w:author="Autor">
            <w:r w:rsidR="004D3D0A">
              <w:rPr>
                <w:rFonts w:eastAsia="Times New Roman" w:cs="Times New Roman"/>
                <w:b/>
                <w:sz w:val="32"/>
                <w:szCs w:val="32"/>
              </w:rPr>
              <w:t>4</w:t>
            </w:r>
          </w:ins>
          <w:customXmlInsRangeStart w:id="8" w:author="Autor"/>
        </w:sdtContent>
      </w:sdt>
      <w:customXmlInsRangeEnd w:id="8"/>
    </w:p>
    <w:p w14:paraId="29EF180F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547AD1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60187F14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754462D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5B914F9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A71A3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5A578F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E4C0F" w14:textId="77777777" w:rsidR="00977107" w:rsidRDefault="009F28B6" w:rsidP="00977107">
            <w:pPr>
              <w:pStyle w:val="Hlavika"/>
            </w:pPr>
            <w:r>
              <w:t xml:space="preserve">Oznámenie o výkone </w:t>
            </w:r>
            <w:r w:rsidR="00A1344D">
              <w:t xml:space="preserve">finančnej </w:t>
            </w:r>
            <w:r w:rsidR="008A21A6">
              <w:t>kontroly</w:t>
            </w:r>
            <w:r>
              <w:t xml:space="preserve"> na mieste</w:t>
            </w:r>
          </w:p>
          <w:p w14:paraId="4D58BB5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5CBA8FB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26D007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15ADF67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DD53B0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5CB9FF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08454DF0" w14:textId="1F582782" w:rsidR="007A5F38" w:rsidRPr="00FD028A" w:rsidRDefault="007A5F38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7BB17900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511E993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DE9ED9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24C7C5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B4A0DB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2FBD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3C36E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7F05E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0311DDF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5F7DE470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11CC6C1D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627BDD7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44EB66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5CA575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E86555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284BA2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8E74CC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C7A495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5D360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7B4E9C3B" w14:textId="7ADC6481" w:rsidR="00FD028A" w:rsidRPr="00FD028A" w:rsidRDefault="004B328F" w:rsidP="0020437E">
            <w:pPr>
              <w:jc w:val="both"/>
              <w:rPr>
                <w:rFonts w:eastAsia="Times New Roman" w:cs="Times New Roman"/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FD028A" w:rsidRPr="00FD028A" w14:paraId="662F960F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6A5C3E9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6FD93D0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C0830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12682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D5D2D9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AAB2F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443A72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22710DEA" w14:textId="77777777" w:rsidR="00FD028A" w:rsidRPr="00FD028A" w:rsidRDefault="004D3D0A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60C7EA1D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4A9CA54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67E4B5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1E518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9" w:author="Autor"/>
          <w:sdt>
            <w:sdtPr>
              <w:rPr>
                <w:szCs w:val="20"/>
              </w:rPr>
              <w:id w:val="-1261133890"/>
              <w:placeholder>
                <w:docPart w:val="CEEC2DCDBC3E477AAFD37AC044AC040F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9"/>
              <w:p w14:paraId="16122B66" w14:textId="77777777" w:rsidR="00000000" w:rsidRDefault="002A06A9" w:rsidP="00642FB8">
                <w:pPr>
                  <w:tabs>
                    <w:tab w:val="center" w:pos="4536"/>
                    <w:tab w:val="right" w:pos="9072"/>
                  </w:tabs>
                  <w:rPr>
                    <w:del w:id="10" w:author="Autor"/>
                    <w:szCs w:val="20"/>
                  </w:rPr>
                </w:pPr>
                <w:del w:id="11" w:author="Autor">
                  <w:r>
                    <w:rPr>
                      <w:szCs w:val="20"/>
                    </w:rPr>
                    <w:delText>31.10.2018</w:delText>
                  </w:r>
                </w:del>
              </w:p>
              <w:customXmlDelRangeStart w:id="12" w:author="Autor"/>
            </w:sdtContent>
          </w:sdt>
          <w:customXmlDelRangeEnd w:id="12"/>
          <w:customXmlInsRangeStart w:id="13" w:author="Autor"/>
          <w:sdt>
            <w:sdtPr>
              <w:rPr>
                <w:szCs w:val="20"/>
              </w:rPr>
              <w:id w:val="-2046055668"/>
              <w:placeholder>
                <w:docPart w:val="D658D358EEC249DDA384FD46ACB18EAF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13"/>
              <w:p w14:paraId="342A95F7" w14:textId="5CBE92CA" w:rsidR="00FD028A" w:rsidRPr="009C7821" w:rsidRDefault="004D3D0A" w:rsidP="00642FB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14" w:author="Autor">
                  <w:r>
                    <w:rPr>
                      <w:szCs w:val="20"/>
                    </w:rPr>
                    <w:t>29.04.2019</w:t>
                  </w:r>
                </w:ins>
              </w:p>
              <w:customXmlInsRangeStart w:id="15" w:author="Autor"/>
            </w:sdtContent>
          </w:sdt>
          <w:customXmlInsRangeEnd w:id="15"/>
        </w:tc>
      </w:tr>
      <w:tr w:rsidR="00FD028A" w:rsidRPr="00FD028A" w14:paraId="39A480B6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706D3C0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29A44B5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EEBBD1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16" w:author="Autor"/>
          <w:sdt>
            <w:sdtPr>
              <w:rPr>
                <w:szCs w:val="20"/>
              </w:rPr>
              <w:id w:val="-1540432371"/>
              <w:placeholder>
                <w:docPart w:val="CE3C3DF79DDF49DFA090A5664104D33C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16"/>
              <w:p w14:paraId="2A82F8FB" w14:textId="77777777" w:rsidR="00000000" w:rsidRDefault="002A06A9" w:rsidP="004B328F">
                <w:pPr>
                  <w:tabs>
                    <w:tab w:val="center" w:pos="4536"/>
                    <w:tab w:val="right" w:pos="9072"/>
                  </w:tabs>
                  <w:rPr>
                    <w:del w:id="17" w:author="Autor"/>
                    <w:szCs w:val="20"/>
                  </w:rPr>
                </w:pPr>
                <w:del w:id="18" w:author="Autor">
                  <w:r>
                    <w:rPr>
                      <w:szCs w:val="20"/>
                    </w:rPr>
                    <w:delText>31.10.2018</w:delText>
                  </w:r>
                </w:del>
              </w:p>
              <w:customXmlDelRangeStart w:id="19" w:author="Autor"/>
            </w:sdtContent>
          </w:sdt>
          <w:customXmlDelRangeEnd w:id="19"/>
          <w:customXmlInsRangeStart w:id="20" w:author="Autor"/>
          <w:sdt>
            <w:sdtPr>
              <w:rPr>
                <w:szCs w:val="20"/>
              </w:rPr>
              <w:id w:val="-1159841225"/>
              <w:placeholder>
                <w:docPart w:val="5B127C0C23124D50901BB8A65C7A37F9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20"/>
              <w:p w14:paraId="54C23628" w14:textId="73FF76F1" w:rsidR="00FD028A" w:rsidRPr="00F96899" w:rsidRDefault="004D3D0A" w:rsidP="004B328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21" w:author="Autor">
                  <w:r>
                    <w:rPr>
                      <w:szCs w:val="20"/>
                    </w:rPr>
                    <w:t>30.04.2019</w:t>
                  </w:r>
                </w:ins>
              </w:p>
              <w:customXmlInsRangeStart w:id="22" w:author="Autor"/>
            </w:sdtContent>
          </w:sdt>
          <w:customXmlInsRangeEnd w:id="22"/>
        </w:tc>
      </w:tr>
      <w:tr w:rsidR="00FD028A" w:rsidRPr="00FD028A" w14:paraId="5150240C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76EA9A5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7F899D4" w14:textId="47CBC225" w:rsidR="004B328F" w:rsidRPr="00047930" w:rsidRDefault="004B328F" w:rsidP="004B328F">
            <w:pPr>
              <w:jc w:val="both"/>
            </w:pPr>
            <w:r>
              <w:t>JUDr. Denisa Žiláková</w:t>
            </w:r>
          </w:p>
          <w:p w14:paraId="3E4DFF83" w14:textId="27324501" w:rsidR="00FD028A" w:rsidRPr="00FD028A" w:rsidRDefault="004B328F" w:rsidP="004B328F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  sekcie centrálny koordinačný orgán</w:t>
            </w:r>
          </w:p>
        </w:tc>
      </w:tr>
    </w:tbl>
    <w:p w14:paraId="0A83C9F0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  <w:tblPrChange w:id="23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7135"/>
        <w:tblGridChange w:id="24">
          <w:tblGrid>
            <w:gridCol w:w="9062"/>
          </w:tblGrid>
        </w:tblGridChange>
      </w:tblGrid>
      <w:tr w:rsidR="0020437E" w:rsidRPr="0020437E" w14:paraId="04DA8142" w14:textId="77777777" w:rsidTr="004D3D0A">
        <w:tc>
          <w:tcPr>
            <w:tcW w:w="0" w:type="auto"/>
            <w:shd w:val="clear" w:color="auto" w:fill="B2A1C7" w:themeFill="accent4" w:themeFillTint="99"/>
            <w:tcPrChange w:id="25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7D9691B7" w14:textId="77777777" w:rsidR="00A1344D" w:rsidRDefault="00642FB8" w:rsidP="00260AF9">
            <w:pPr>
              <w:pStyle w:val="Nzov"/>
              <w:jc w:val="center"/>
              <w:rPr>
                <w:del w:id="26" w:author="Autor"/>
              </w:rPr>
            </w:pPr>
            <w:r w:rsidRPr="0020437E">
              <w:lastRenderedPageBreak/>
              <w:t>Oznámenie o výkone </w:t>
            </w:r>
            <w:r>
              <w:t>finančnej</w:t>
            </w:r>
            <w:r w:rsidRPr="0020437E">
              <w:t xml:space="preserve"> </w:t>
            </w:r>
          </w:p>
          <w:p w14:paraId="388942F5" w14:textId="2B6ED6F1" w:rsidR="0020437E" w:rsidRPr="0020437E" w:rsidRDefault="0020437E" w:rsidP="004D3D0A">
            <w:pPr>
              <w:pStyle w:val="Nzov"/>
              <w:pBdr>
                <w:bottom w:val="none" w:sz="0" w:space="0" w:color="auto"/>
              </w:pBdr>
              <w:jc w:val="center"/>
              <w:pPrChange w:id="27" w:author="Autor">
                <w:pPr>
                  <w:pStyle w:val="Nzov"/>
                  <w:jc w:val="center"/>
                </w:pPr>
              </w:pPrChange>
            </w:pPr>
            <w:r w:rsidRPr="0020437E">
              <w:lastRenderedPageBreak/>
              <w:t>kontroly na mieste</w:t>
            </w:r>
            <w:r w:rsidR="00244034">
              <w:rPr>
                <w:rStyle w:val="Odkaznapoznmkupodiarou"/>
              </w:rPr>
              <w:footnoteReference w:id="2"/>
            </w:r>
          </w:p>
        </w:tc>
      </w:tr>
    </w:tbl>
    <w:p w14:paraId="4D9D62B2" w14:textId="2517A715" w:rsidR="0020437E" w:rsidRPr="005B7546" w:rsidRDefault="0020437E" w:rsidP="0020437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lastRenderedPageBreak/>
        <w:t xml:space="preserve">(v zmysle </w:t>
      </w:r>
      <w:r>
        <w:rPr>
          <w:sz w:val="20"/>
          <w:szCs w:val="20"/>
        </w:rPr>
        <w:t xml:space="preserve">§ </w:t>
      </w:r>
      <w:r w:rsidR="000B217C">
        <w:rPr>
          <w:sz w:val="20"/>
          <w:szCs w:val="20"/>
        </w:rPr>
        <w:t>20</w:t>
      </w:r>
      <w:r>
        <w:rPr>
          <w:sz w:val="20"/>
          <w:szCs w:val="20"/>
        </w:rPr>
        <w:t xml:space="preserve"> ods. </w:t>
      </w:r>
      <w:r w:rsidR="000B217C">
        <w:rPr>
          <w:sz w:val="20"/>
          <w:szCs w:val="20"/>
        </w:rPr>
        <w:t>5</w:t>
      </w:r>
      <w:r>
        <w:rPr>
          <w:sz w:val="20"/>
          <w:szCs w:val="20"/>
        </w:rPr>
        <w:t xml:space="preserve"> písm. a) </w:t>
      </w:r>
      <w:r w:rsidRPr="005B7546">
        <w:rPr>
          <w:sz w:val="20"/>
          <w:szCs w:val="20"/>
        </w:rPr>
        <w:t xml:space="preserve">zákona č. </w:t>
      </w:r>
      <w:r w:rsidR="00324E95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0B217C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 w:rsidR="000807A8">
        <w:rPr>
          <w:sz w:val="20"/>
          <w:szCs w:val="20"/>
        </w:rPr>
        <w:t xml:space="preserve"> v znení</w:t>
      </w:r>
      <w:r w:rsidR="00F95542">
        <w:rPr>
          <w:sz w:val="20"/>
          <w:szCs w:val="20"/>
        </w:rPr>
        <w:t xml:space="preserve"> neskorších predpisov (ďalej len „zákon o finančnej kontrole“)</w:t>
      </w:r>
      <w:r>
        <w:rPr>
          <w:sz w:val="20"/>
          <w:szCs w:val="20"/>
        </w:rPr>
        <w:t xml:space="preserve"> </w:t>
      </w:r>
      <w:r w:rsidR="00C81E2B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§ 3 ods. 1 písm. f) zákona č. 292/2014 Z. z. o  príspevku poskytovanom z európskych štrukturálnych a investičných fondov a o zmene a doplnení niektorých zákonov</w:t>
      </w:r>
      <w:r w:rsidR="00F95542">
        <w:rPr>
          <w:sz w:val="20"/>
          <w:szCs w:val="20"/>
        </w:rPr>
        <w:t xml:space="preserve"> v znení neskorších predpisov (ďalej len „zákon o príspevku z EŠIF“)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14CA97DE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29E01677" w14:textId="14612633" w:rsidR="0020437E" w:rsidRDefault="0020437E" w:rsidP="00E577D5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del w:id="28" w:author="Autor">
              <w:r>
                <w:rPr>
                  <w:b/>
                </w:rPr>
                <w:delText>riadiaceho orgánu vykonávajúce</w:delText>
              </w:r>
              <w:r w:rsidR="001921C9">
                <w:rPr>
                  <w:b/>
                </w:rPr>
                <w:delText>ho kontrolu</w:delText>
              </w:r>
            </w:del>
            <w:ins w:id="29" w:author="Autor">
              <w:r w:rsidR="001079D8">
                <w:rPr>
                  <w:b/>
                </w:rPr>
                <w:t>oprávnenej osoby</w:t>
              </w:r>
              <w:r w:rsidR="001079D8">
                <w:rPr>
                  <w:rStyle w:val="Odkaznapoznmkupodiarou"/>
                  <w:b/>
                </w:rPr>
                <w:footnoteReference w:id="3"/>
              </w:r>
            </w:ins>
          </w:p>
        </w:tc>
      </w:tr>
    </w:tbl>
    <w:p w14:paraId="3B30E1D0" w14:textId="77777777"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32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9062"/>
        <w:tblGridChange w:id="33">
          <w:tblGrid>
            <w:gridCol w:w="9062"/>
          </w:tblGrid>
        </w:tblGridChange>
      </w:tblGrid>
      <w:tr w:rsidR="0020437E" w:rsidRPr="0020437E" w14:paraId="2CDFC2F8" w14:textId="77777777" w:rsidTr="004D3D0A">
        <w:tc>
          <w:tcPr>
            <w:tcW w:w="9062" w:type="dxa"/>
            <w:tcPrChange w:id="34" w:author="Autor">
              <w:tcPr>
                <w:tcW w:w="9212" w:type="dxa"/>
              </w:tcPr>
            </w:tcPrChange>
          </w:tcPr>
          <w:p w14:paraId="5D53AAF3" w14:textId="6E032ACC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 xml:space="preserve">Názov </w:t>
            </w:r>
            <w:del w:id="35" w:author="Autor">
              <w:r w:rsidRPr="0020437E">
                <w:rPr>
                  <w:b/>
                </w:rPr>
                <w:delText>riadiaceho orgánu</w:delText>
              </w:r>
            </w:del>
            <w:ins w:id="36" w:author="Autor">
              <w:r w:rsidR="00A55019">
                <w:rPr>
                  <w:b/>
                </w:rPr>
                <w:t>oprávnenej osoby</w:t>
              </w:r>
            </w:ins>
            <w:r w:rsidRPr="0020437E">
              <w:rPr>
                <w:b/>
              </w:rPr>
              <w:t>:</w:t>
            </w:r>
          </w:p>
          <w:p w14:paraId="6DD20391" w14:textId="77777777" w:rsidR="0020437E" w:rsidRPr="009C182B" w:rsidRDefault="0020437E" w:rsidP="00284985"/>
        </w:tc>
      </w:tr>
      <w:tr w:rsidR="0020437E" w:rsidRPr="0020437E" w14:paraId="0AA4C4A6" w14:textId="77777777" w:rsidTr="004D3D0A">
        <w:tc>
          <w:tcPr>
            <w:tcW w:w="9062" w:type="dxa"/>
            <w:tcPrChange w:id="37" w:author="Autor">
              <w:tcPr>
                <w:tcW w:w="9212" w:type="dxa"/>
              </w:tcPr>
            </w:tcPrChange>
          </w:tcPr>
          <w:p w14:paraId="1F477026" w14:textId="0A8DBDC3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 xml:space="preserve">Sídlo </w:t>
            </w:r>
            <w:del w:id="38" w:author="Autor">
              <w:r w:rsidRPr="0020437E">
                <w:rPr>
                  <w:b/>
                </w:rPr>
                <w:delText>riadiaceho orgánu</w:delText>
              </w:r>
            </w:del>
            <w:ins w:id="39" w:author="Autor">
              <w:r w:rsidR="00A55019">
                <w:rPr>
                  <w:b/>
                </w:rPr>
                <w:t>oprávnenej osoby</w:t>
              </w:r>
            </w:ins>
            <w:r w:rsidRPr="0020437E">
              <w:rPr>
                <w:b/>
              </w:rPr>
              <w:t>:</w:t>
            </w:r>
          </w:p>
          <w:p w14:paraId="12A6234C" w14:textId="77777777" w:rsidR="0020437E" w:rsidRPr="009C182B" w:rsidRDefault="0020437E" w:rsidP="00284985"/>
        </w:tc>
      </w:tr>
      <w:tr w:rsidR="0020437E" w:rsidRPr="0020437E" w14:paraId="10F8F88F" w14:textId="77777777" w:rsidTr="004D3D0A">
        <w:tc>
          <w:tcPr>
            <w:tcW w:w="9062" w:type="dxa"/>
            <w:tcPrChange w:id="40" w:author="Autor">
              <w:tcPr>
                <w:tcW w:w="9212" w:type="dxa"/>
              </w:tcPr>
            </w:tcPrChange>
          </w:tcPr>
          <w:p w14:paraId="6E18C3F5" w14:textId="5E7043C3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Vedúci kontrolnej skupiny</w:t>
            </w:r>
            <w:r w:rsidR="002E6B75">
              <w:rPr>
                <w:b/>
              </w:rPr>
              <w:t>:</w:t>
            </w:r>
            <w:r w:rsidR="004E4CB6">
              <w:rPr>
                <w:rStyle w:val="Odkaznapoznmkupodiarou"/>
                <w:b/>
              </w:rPr>
              <w:footnoteReference w:id="4"/>
            </w:r>
          </w:p>
          <w:p w14:paraId="47227BEC" w14:textId="77777777" w:rsidR="0020437E" w:rsidRPr="0020437E" w:rsidRDefault="0020437E" w:rsidP="00284985"/>
        </w:tc>
      </w:tr>
      <w:tr w:rsidR="0020437E" w:rsidRPr="0020437E" w14:paraId="25E0C523" w14:textId="77777777" w:rsidTr="004D3D0A">
        <w:tc>
          <w:tcPr>
            <w:tcW w:w="9062" w:type="dxa"/>
            <w:tcPrChange w:id="49" w:author="Autor">
              <w:tcPr>
                <w:tcW w:w="9212" w:type="dxa"/>
              </w:tcPr>
            </w:tcPrChange>
          </w:tcPr>
          <w:p w14:paraId="3A644809" w14:textId="13E47D50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Ostatní členovia kontrolnej skupiny</w:t>
            </w:r>
            <w:r w:rsidR="002E6B75">
              <w:rPr>
                <w:b/>
              </w:rPr>
              <w:t>:</w:t>
            </w:r>
            <w:r w:rsidR="004E4CB6">
              <w:rPr>
                <w:rStyle w:val="Odkaznapoznmkupodiarou"/>
                <w:b/>
              </w:rPr>
              <w:footnoteReference w:id="5"/>
            </w:r>
          </w:p>
          <w:p w14:paraId="342C630D" w14:textId="77777777" w:rsidR="0020437E" w:rsidRPr="0020437E" w:rsidRDefault="0020437E" w:rsidP="00284985"/>
        </w:tc>
      </w:tr>
    </w:tbl>
    <w:p w14:paraId="40B49202" w14:textId="2928BE53" w:rsidR="0020437E" w:rsidRDefault="0020437E" w:rsidP="0020437E">
      <w:pPr>
        <w:rPr>
          <w:ins w:id="60" w:author="Autor"/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A55019" w14:paraId="2B86057F" w14:textId="77777777" w:rsidTr="00642FB8">
        <w:trPr>
          <w:ins w:id="61" w:author="Autor"/>
        </w:trPr>
        <w:tc>
          <w:tcPr>
            <w:tcW w:w="9062" w:type="dxa"/>
            <w:shd w:val="clear" w:color="auto" w:fill="B2A1C7" w:themeFill="accent4" w:themeFillTint="99"/>
          </w:tcPr>
          <w:p w14:paraId="3833851A" w14:textId="18FB230A" w:rsidR="00A55019" w:rsidRDefault="00A55019" w:rsidP="0020437E">
            <w:pPr>
              <w:rPr>
                <w:ins w:id="62" w:author="Autor"/>
                <w:b/>
              </w:rPr>
            </w:pPr>
            <w:ins w:id="63" w:author="Autor">
              <w:r>
                <w:rPr>
                  <w:b/>
                </w:rPr>
                <w:t>Identifikácia prizvanej osoby:</w:t>
              </w:r>
            </w:ins>
          </w:p>
        </w:tc>
      </w:tr>
    </w:tbl>
    <w:p w14:paraId="1B1A2E0D" w14:textId="4B1114C0" w:rsidR="00A55019" w:rsidRDefault="00A55019" w:rsidP="0020437E">
      <w:pPr>
        <w:rPr>
          <w:ins w:id="64" w:author="Autor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65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9062"/>
        <w:tblGridChange w:id="66">
          <w:tblGrid>
            <w:gridCol w:w="9062"/>
          </w:tblGrid>
        </w:tblGridChange>
      </w:tblGrid>
      <w:tr w:rsidR="00A55019" w14:paraId="168A2C25" w14:textId="77777777" w:rsidTr="004D3D0A">
        <w:tc>
          <w:tcPr>
            <w:tcW w:w="9062" w:type="dxa"/>
            <w:tcPrChange w:id="67" w:author="Autor">
              <w:tcPr>
                <w:tcW w:w="9212" w:type="dxa"/>
              </w:tcPr>
            </w:tcPrChange>
          </w:tcPr>
          <w:p w14:paraId="3A01128F" w14:textId="77777777" w:rsidR="00A55019" w:rsidRDefault="00A55019" w:rsidP="00A55019">
            <w:pPr>
              <w:rPr>
                <w:b/>
              </w:rPr>
            </w:pPr>
            <w:r w:rsidRPr="0020437E">
              <w:rPr>
                <w:b/>
              </w:rPr>
              <w:t>Prizvaná osoba</w:t>
            </w:r>
            <w:r w:rsidRPr="0020437E">
              <w:rPr>
                <w:rStyle w:val="Odkaznapoznmkupodiarou"/>
                <w:b/>
              </w:rPr>
              <w:footnoteReference w:id="6"/>
            </w:r>
            <w:r w:rsidRPr="0020437E">
              <w:rPr>
                <w:b/>
              </w:rPr>
              <w:t xml:space="preserve"> (ak je relevantné): </w:t>
            </w:r>
          </w:p>
          <w:p w14:paraId="6EE9B323" w14:textId="77777777" w:rsidR="00A55019" w:rsidRPr="004D3D0A" w:rsidRDefault="00A55019" w:rsidP="0020437E">
            <w:pPr>
              <w:rPr>
                <w:b/>
                <w:rPrChange w:id="71" w:author="Autor">
                  <w:rPr/>
                </w:rPrChange>
              </w:rPr>
            </w:pPr>
          </w:p>
        </w:tc>
      </w:tr>
    </w:tbl>
    <w:p w14:paraId="6955F575" w14:textId="77777777" w:rsidR="00A55019" w:rsidRDefault="00A55019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702EE48D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6A523E5A" w14:textId="23DA8E57" w:rsidR="0020437E" w:rsidRDefault="0020437E" w:rsidP="00E577D5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del w:id="72" w:author="Autor">
              <w:r>
                <w:rPr>
                  <w:b/>
                </w:rPr>
                <w:delText>ko</w:delText>
              </w:r>
              <w:r w:rsidR="001921C9">
                <w:rPr>
                  <w:b/>
                </w:rPr>
                <w:delText>ntrolovanej</w:delText>
              </w:r>
            </w:del>
            <w:ins w:id="73" w:author="Autor">
              <w:r w:rsidR="001079D8">
                <w:rPr>
                  <w:b/>
                </w:rPr>
                <w:t>povinnej</w:t>
              </w:r>
            </w:ins>
            <w:r w:rsidR="001079D8">
              <w:rPr>
                <w:b/>
              </w:rPr>
              <w:t xml:space="preserve"> osoby</w:t>
            </w:r>
            <w:del w:id="74" w:author="Autor">
              <w:r w:rsidR="001921C9">
                <w:rPr>
                  <w:b/>
                </w:rPr>
                <w:delText xml:space="preserve"> </w:delText>
              </w:r>
            </w:del>
            <w:ins w:id="75" w:author="Autor">
              <w:r w:rsidR="001079D8">
                <w:rPr>
                  <w:rStyle w:val="Odkaznapoznmkupodiarou"/>
                  <w:b/>
                </w:rPr>
                <w:footnoteReference w:id="7"/>
              </w:r>
            </w:ins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20437E" w:rsidRPr="0020437E" w14:paraId="3535F7D8" w14:textId="77777777" w:rsidTr="00642FB8">
        <w:tc>
          <w:tcPr>
            <w:tcW w:w="9212" w:type="dxa"/>
          </w:tcPr>
          <w:p w14:paraId="5202D79A" w14:textId="12936810" w:rsidR="0020437E" w:rsidRDefault="001621EE" w:rsidP="004E0E10">
            <w:pPr>
              <w:rPr>
                <w:b/>
              </w:rPr>
            </w:pPr>
            <w:r w:rsidRPr="003E1630">
              <w:rPr>
                <w:b/>
              </w:rPr>
              <w:t xml:space="preserve">Názov/meno a priezvisko </w:t>
            </w:r>
            <w:del w:id="78" w:author="Autor">
              <w:r w:rsidRPr="003E1630">
                <w:rPr>
                  <w:b/>
                </w:rPr>
                <w:delText>kontrolovanej</w:delText>
              </w:r>
            </w:del>
            <w:ins w:id="79" w:author="Autor">
              <w:r w:rsidR="00FF0EB5">
                <w:rPr>
                  <w:b/>
                </w:rPr>
                <w:t>povinnej</w:t>
              </w:r>
            </w:ins>
            <w:r w:rsidRPr="003E1630">
              <w:rPr>
                <w:b/>
              </w:rPr>
              <w:t xml:space="preserve"> osoby</w:t>
            </w:r>
            <w:r w:rsidR="002E6B75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8"/>
            </w:r>
          </w:p>
          <w:p w14:paraId="52161BD1" w14:textId="77777777" w:rsidR="0020437E" w:rsidRPr="009C182B" w:rsidRDefault="0020437E" w:rsidP="004E0E10"/>
        </w:tc>
      </w:tr>
      <w:tr w:rsidR="0020437E" w:rsidRPr="0020437E" w14:paraId="6B100985" w14:textId="77777777" w:rsidTr="00642FB8">
        <w:tc>
          <w:tcPr>
            <w:tcW w:w="9212" w:type="dxa"/>
          </w:tcPr>
          <w:p w14:paraId="7271E7EA" w14:textId="3C0BFA17" w:rsidR="0020437E" w:rsidRDefault="0020437E" w:rsidP="004E0E10">
            <w:pPr>
              <w:rPr>
                <w:b/>
              </w:rPr>
            </w:pPr>
            <w:r w:rsidRPr="0020437E">
              <w:rPr>
                <w:b/>
              </w:rPr>
              <w:t>Sídlo</w:t>
            </w:r>
            <w:r w:rsidR="00532F54">
              <w:rPr>
                <w:b/>
              </w:rPr>
              <w:t>/miesto podnikania</w:t>
            </w:r>
            <w:r w:rsidR="00B72FE0">
              <w:rPr>
                <w:b/>
              </w:rPr>
              <w:t>/bydlisko</w:t>
            </w:r>
            <w:r w:rsidRPr="0020437E">
              <w:rPr>
                <w:b/>
              </w:rPr>
              <w:t xml:space="preserve"> </w:t>
            </w:r>
            <w:del w:id="88" w:author="Autor">
              <w:r w:rsidRPr="0020437E">
                <w:rPr>
                  <w:b/>
                </w:rPr>
                <w:delText>kontrolovanej</w:delText>
              </w:r>
            </w:del>
            <w:ins w:id="89" w:author="Autor">
              <w:r w:rsidR="00FF0EB5">
                <w:rPr>
                  <w:b/>
                </w:rPr>
                <w:t>povinnej</w:t>
              </w:r>
            </w:ins>
            <w:r w:rsidR="00FF0EB5">
              <w:rPr>
                <w:b/>
              </w:rPr>
              <w:t xml:space="preserve"> </w:t>
            </w:r>
            <w:r w:rsidRPr="0020437E">
              <w:rPr>
                <w:b/>
              </w:rPr>
              <w:t>osoby:</w:t>
            </w:r>
          </w:p>
          <w:p w14:paraId="16DB0308" w14:textId="77777777" w:rsidR="0020437E" w:rsidRPr="009C182B" w:rsidRDefault="0020437E" w:rsidP="004E0E10"/>
        </w:tc>
      </w:tr>
    </w:tbl>
    <w:p w14:paraId="614A1552" w14:textId="77777777"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916368" w14:paraId="71827F5C" w14:textId="1280C336" w:rsidTr="00164E33">
        <w:tc>
          <w:tcPr>
            <w:tcW w:w="9212" w:type="dxa"/>
            <w:shd w:val="clear" w:color="auto" w:fill="B2A1C7" w:themeFill="accent4" w:themeFillTint="99"/>
          </w:tcPr>
          <w:p w14:paraId="7220DB1B" w14:textId="1DBA49D6" w:rsidR="00916368" w:rsidRDefault="00916368" w:rsidP="00E577D5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 w:rsidR="00FA2E2A">
              <w:rPr>
                <w:rStyle w:val="Odkaznapoznmkupodiarou"/>
                <w:b/>
              </w:rPr>
              <w:footnoteReference w:id="9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916368" w:rsidRPr="001E79DB" w14:paraId="3D50DFB6" w14:textId="48C27CE2" w:rsidTr="00164E33">
        <w:tc>
          <w:tcPr>
            <w:tcW w:w="9212" w:type="dxa"/>
          </w:tcPr>
          <w:p w14:paraId="365CE37C" w14:textId="09166878"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B217C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248FD7A7" w14:textId="3BB2786B" w:rsidR="00916368" w:rsidRPr="001E79DB" w:rsidRDefault="00916368" w:rsidP="008B45FE"/>
        </w:tc>
      </w:tr>
      <w:tr w:rsidR="00916368" w:rsidRPr="001E79DB" w14:paraId="69CD79E9" w14:textId="5788FF1B" w:rsidTr="00164E33">
        <w:tc>
          <w:tcPr>
            <w:tcW w:w="9212" w:type="dxa"/>
          </w:tcPr>
          <w:p w14:paraId="62A30BE0" w14:textId="5CCECBC8"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lastRenderedPageBreak/>
              <w:t>Sídlo</w:t>
            </w:r>
            <w:r w:rsidR="00532F54">
              <w:rPr>
                <w:b/>
              </w:rPr>
              <w:t>/miesto podnikania</w:t>
            </w:r>
            <w:r w:rsidR="00C52A40">
              <w:rPr>
                <w:b/>
              </w:rPr>
              <w:t>/bydlisko</w:t>
            </w:r>
            <w:r w:rsidRPr="00F14440">
              <w:rPr>
                <w:b/>
              </w:rPr>
              <w:t xml:space="preserve"> tretej osoby:</w:t>
            </w:r>
          </w:p>
          <w:p w14:paraId="240B8A83" w14:textId="046CA881" w:rsidR="00916368" w:rsidRPr="001E79DB" w:rsidRDefault="00916368" w:rsidP="008B45FE"/>
        </w:tc>
      </w:tr>
      <w:tr w:rsidR="00164E33" w:rsidRPr="001E79DB" w14:paraId="68BD4FE2" w14:textId="26AC27DC" w:rsidTr="00164E33">
        <w:trPr>
          <w:ins w:id="93" w:author="Autor"/>
        </w:trPr>
        <w:tc>
          <w:tcPr>
            <w:tcW w:w="9212" w:type="dxa"/>
          </w:tcPr>
          <w:p w14:paraId="19E45C80" w14:textId="0EAF5336" w:rsidR="00164E33" w:rsidRPr="00F14440" w:rsidRDefault="00164E33" w:rsidP="00E577D5">
            <w:pPr>
              <w:rPr>
                <w:ins w:id="94" w:author="Autor"/>
                <w:b/>
              </w:rPr>
            </w:pPr>
            <w:ins w:id="95" w:author="Autor">
              <w:r>
                <w:rPr>
                  <w:b/>
                </w:rPr>
                <w:t>Postavenie tretej osoby voči prijímateľovi:</w:t>
              </w:r>
              <w:r w:rsidR="00FA2E2A">
                <w:rPr>
                  <w:rStyle w:val="Odkaznapoznmkupodiarou"/>
                  <w:b/>
                </w:rPr>
                <w:footnoteReference w:id="10"/>
              </w:r>
            </w:ins>
          </w:p>
        </w:tc>
      </w:tr>
    </w:tbl>
    <w:p w14:paraId="22314E12" w14:textId="77777777"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2A7A529A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588CBEA3" w14:textId="77777777"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Identifiká</w:t>
            </w:r>
            <w:r w:rsidR="001921C9">
              <w:rPr>
                <w:b/>
              </w:rPr>
              <w:t>cia projektu a</w:t>
            </w:r>
            <w:r w:rsidR="000B217C">
              <w:rPr>
                <w:b/>
              </w:rPr>
              <w:t> </w:t>
            </w:r>
            <w:r w:rsidR="001921C9">
              <w:rPr>
                <w:b/>
              </w:rPr>
              <w:t>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20437E" w:rsidRPr="0020437E" w14:paraId="555CDBE1" w14:textId="77777777" w:rsidTr="00642FB8">
        <w:tc>
          <w:tcPr>
            <w:tcW w:w="9212" w:type="dxa"/>
          </w:tcPr>
          <w:p w14:paraId="1E8AFEC7" w14:textId="4EB7511F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Fond:</w:t>
            </w:r>
          </w:p>
        </w:tc>
      </w:tr>
      <w:tr w:rsidR="0020437E" w:rsidRPr="0020437E" w14:paraId="74A57A0A" w14:textId="77777777" w:rsidTr="00642FB8">
        <w:tc>
          <w:tcPr>
            <w:tcW w:w="9212" w:type="dxa"/>
          </w:tcPr>
          <w:p w14:paraId="5C3EEA0A" w14:textId="69B0026D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Operačný program:</w:t>
            </w:r>
          </w:p>
        </w:tc>
      </w:tr>
      <w:tr w:rsidR="0020437E" w:rsidRPr="0020437E" w14:paraId="1F395FB2" w14:textId="77777777" w:rsidTr="00642FB8">
        <w:tc>
          <w:tcPr>
            <w:tcW w:w="9212" w:type="dxa"/>
          </w:tcPr>
          <w:p w14:paraId="5CB17744" w14:textId="205A0C95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Prioritná os:</w:t>
            </w:r>
          </w:p>
        </w:tc>
      </w:tr>
      <w:tr w:rsidR="0020437E" w:rsidRPr="0020437E" w14:paraId="053A8616" w14:textId="77777777" w:rsidTr="00642FB8">
        <w:tc>
          <w:tcPr>
            <w:tcW w:w="9212" w:type="dxa"/>
          </w:tcPr>
          <w:p w14:paraId="11D721DB" w14:textId="7F548487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Názov projektu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1"/>
            </w:r>
          </w:p>
        </w:tc>
      </w:tr>
      <w:tr w:rsidR="0020437E" w:rsidRPr="0020437E" w14:paraId="716CB8B9" w14:textId="77777777" w:rsidTr="00642FB8">
        <w:tc>
          <w:tcPr>
            <w:tcW w:w="9212" w:type="dxa"/>
          </w:tcPr>
          <w:p w14:paraId="1756A10A" w14:textId="41528345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ITMS kód projektu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2"/>
            </w:r>
          </w:p>
        </w:tc>
      </w:tr>
      <w:tr w:rsidR="0020437E" w:rsidRPr="0020437E" w14:paraId="69417369" w14:textId="77777777" w:rsidTr="00642FB8">
        <w:tc>
          <w:tcPr>
            <w:tcW w:w="9212" w:type="dxa"/>
          </w:tcPr>
          <w:p w14:paraId="1CB5105D" w14:textId="54C04683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Predmet kontroly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3"/>
            </w:r>
          </w:p>
        </w:tc>
      </w:tr>
      <w:tr w:rsidR="0020437E" w:rsidRPr="0020437E" w14:paraId="31527451" w14:textId="77777777" w:rsidTr="00642FB8">
        <w:tc>
          <w:tcPr>
            <w:tcW w:w="9212" w:type="dxa"/>
          </w:tcPr>
          <w:p w14:paraId="76DA5742" w14:textId="6283AE4F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Bližšia identifikácia predmetu kontroly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4"/>
            </w:r>
          </w:p>
        </w:tc>
      </w:tr>
      <w:tr w:rsidR="000B217C" w:rsidRPr="0020437E" w14:paraId="0A9B67AC" w14:textId="77777777" w:rsidTr="00642FB8">
        <w:tc>
          <w:tcPr>
            <w:tcW w:w="9212" w:type="dxa"/>
          </w:tcPr>
          <w:p w14:paraId="43450C23" w14:textId="70C309AD" w:rsidR="000B217C" w:rsidRDefault="000B217C" w:rsidP="0082507A">
            <w:pPr>
              <w:rPr>
                <w:b/>
              </w:rPr>
            </w:pPr>
            <w:r>
              <w:rPr>
                <w:b/>
              </w:rPr>
              <w:t>Cieľ kontroly</w:t>
            </w:r>
            <w:r w:rsidR="002E6B75">
              <w:rPr>
                <w:b/>
              </w:rPr>
              <w:t>:</w:t>
            </w:r>
            <w:r w:rsidR="003D5D75">
              <w:rPr>
                <w:rStyle w:val="Odkaznapoznmkupodiarou"/>
                <w:b/>
              </w:rPr>
              <w:footnoteReference w:id="15"/>
            </w:r>
            <w:r>
              <w:rPr>
                <w:b/>
              </w:rPr>
              <w:t xml:space="preserve"> </w:t>
            </w:r>
          </w:p>
          <w:p w14:paraId="4AEF63D8" w14:textId="77777777" w:rsidR="006829FA" w:rsidRPr="00FC43D2" w:rsidRDefault="006829FA" w:rsidP="006829FA">
            <w:pPr>
              <w:pStyle w:val="Odsekzoznamu"/>
              <w:numPr>
                <w:ilvl w:val="0"/>
                <w:numId w:val="2"/>
              </w:numPr>
            </w:pPr>
            <w:r w:rsidRPr="00FC43D2">
              <w:t>dodržiavanie podmienok na poskytnutie a použitie verejných financií,</w:t>
            </w:r>
          </w:p>
          <w:p w14:paraId="5CD63A19" w14:textId="77777777" w:rsidR="006829FA" w:rsidRPr="00FC43D2" w:rsidRDefault="006829FA" w:rsidP="006829FA">
            <w:pPr>
              <w:pStyle w:val="Odsekzoznamu"/>
              <w:numPr>
                <w:ilvl w:val="0"/>
                <w:numId w:val="2"/>
              </w:numPr>
              <w:jc w:val="both"/>
            </w:pPr>
            <w:r w:rsidRPr="00FC43D2">
              <w:t>dodržanie hospodárnosti, efektívnosti, účinnosti a účelnosti pri hospodárení s verejnými financiami a realizácií finančnej operácie alebo jej časti,</w:t>
            </w:r>
          </w:p>
          <w:p w14:paraId="217FA8C0" w14:textId="77777777" w:rsidR="006829FA" w:rsidRPr="00FC43D2" w:rsidRDefault="006829FA" w:rsidP="006829FA">
            <w:pPr>
              <w:pStyle w:val="Odsekzoznamu"/>
              <w:numPr>
                <w:ilvl w:val="0"/>
                <w:numId w:val="2"/>
              </w:numPr>
              <w:jc w:val="both"/>
            </w:pPr>
            <w:r w:rsidRPr="00FC43D2">
              <w:t>správnosť a preukázateľnosť</w:t>
            </w:r>
            <w:r w:rsidRPr="00FC43D2">
              <w:rPr>
                <w:rStyle w:val="Odkaznapoznmkupodiarou"/>
              </w:rPr>
              <w:footnoteReference w:id="16"/>
            </w:r>
            <w:r w:rsidRPr="00FC43D2">
              <w:t xml:space="preserve"> vykonávania finančnej operácie alebo jej časti,</w:t>
            </w:r>
          </w:p>
          <w:p w14:paraId="39799528" w14:textId="77777777" w:rsidR="006829FA" w:rsidRPr="006829FA" w:rsidRDefault="006829FA" w:rsidP="006829FA">
            <w:pPr>
              <w:pStyle w:val="Odsekzoznamu"/>
              <w:numPr>
                <w:ilvl w:val="0"/>
                <w:numId w:val="2"/>
              </w:numPr>
              <w:jc w:val="both"/>
            </w:pPr>
            <w:r w:rsidRPr="006829FA">
              <w:t>overenie skutočného dodania tovarov, poskytnutia služieb a vykonania prác,</w:t>
            </w:r>
          </w:p>
          <w:p w14:paraId="1BB49F8E" w14:textId="32861AC0" w:rsidR="005F42F6" w:rsidRPr="00642FB8" w:rsidRDefault="006829FA" w:rsidP="00B72FE0">
            <w:pPr>
              <w:pStyle w:val="Odsekzoznamu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FC43D2">
              <w:t>predchádzanie podvodom</w:t>
            </w:r>
            <w:del w:id="121" w:author="Autor">
              <w:r w:rsidRPr="00FC43D2">
                <w:delText xml:space="preserve"> a</w:delText>
              </w:r>
            </w:del>
            <w:ins w:id="122" w:author="Autor">
              <w:r w:rsidR="00644707">
                <w:t>,</w:t>
              </w:r>
            </w:ins>
            <w:r w:rsidRPr="00FC43D2">
              <w:t> nezrovnalostiam</w:t>
            </w:r>
            <w:ins w:id="123" w:author="Autor">
              <w:r w:rsidR="00644707">
                <w:t xml:space="preserve"> a korupcii</w:t>
              </w:r>
            </w:ins>
            <w:r w:rsidRPr="00FC43D2">
              <w:t>,</w:t>
            </w:r>
          </w:p>
          <w:p w14:paraId="14762DF5" w14:textId="52757195" w:rsidR="00CE7859" w:rsidRPr="005F42F6" w:rsidRDefault="00CE7859" w:rsidP="00B72FE0">
            <w:pPr>
              <w:pStyle w:val="Odsekzoznamu"/>
              <w:numPr>
                <w:ilvl w:val="0"/>
                <w:numId w:val="2"/>
              </w:numPr>
              <w:jc w:val="both"/>
              <w:rPr>
                <w:ins w:id="124" w:author="Autor"/>
                <w:b/>
              </w:rPr>
            </w:pPr>
            <w:ins w:id="125" w:author="Autor">
              <w:r>
                <w:lastRenderedPageBreak/>
                <w:t>poskytnutie súčinnosti tretích osôb v súvislosti s vykonávanou finančnou kontrolou u povinnej osoby</w:t>
              </w:r>
              <w:r w:rsidR="00FF0EB5">
                <w:t>,</w:t>
              </w:r>
              <w:r>
                <w:rPr>
                  <w:rStyle w:val="Odkaznapoznmkupodiarou"/>
                </w:rPr>
                <w:footnoteReference w:id="17"/>
              </w:r>
            </w:ins>
          </w:p>
          <w:p w14:paraId="21322233" w14:textId="5DBCFBC9" w:rsidR="00B72FE0" w:rsidRPr="00B72FE0" w:rsidRDefault="005F42F6" w:rsidP="00B72FE0">
            <w:pPr>
              <w:pStyle w:val="Odsekzoznamu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5F42F6">
              <w:t>iné</w:t>
            </w:r>
            <w:ins w:id="128" w:author="Autor">
              <w:r w:rsidR="00C1783B">
                <w:t>.</w:t>
              </w:r>
            </w:ins>
            <w:r w:rsidRPr="005F42F6">
              <w:rPr>
                <w:rStyle w:val="Odkaznapoznmkupodiarou"/>
              </w:rPr>
              <w:footnoteReference w:id="18"/>
            </w:r>
            <w:del w:id="131" w:author="Autor">
              <w:r>
                <w:rPr>
                  <w:b/>
                </w:rPr>
                <w:delText>.</w:delText>
              </w:r>
            </w:del>
          </w:p>
          <w:p w14:paraId="4C12DC54" w14:textId="4AE4D955" w:rsidR="004349D9" w:rsidRPr="00D91BA7" w:rsidRDefault="004349D9" w:rsidP="0082507A"/>
        </w:tc>
      </w:tr>
    </w:tbl>
    <w:p w14:paraId="75125AB5" w14:textId="77777777"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088D5489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5C2EC01F" w14:textId="77777777" w:rsidR="0020437E" w:rsidRDefault="001921C9" w:rsidP="003B1B5B">
            <w:pPr>
              <w:rPr>
                <w:b/>
              </w:rPr>
            </w:pPr>
            <w:r>
              <w:rPr>
                <w:b/>
              </w:rPr>
              <w:t>Doplňujúce údaje</w:t>
            </w:r>
            <w:r w:rsidR="0020437E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20437E" w:rsidRPr="0020437E" w14:paraId="43EB6119" w14:textId="77777777" w:rsidTr="00642FB8">
        <w:tc>
          <w:tcPr>
            <w:tcW w:w="9212" w:type="dxa"/>
          </w:tcPr>
          <w:p w14:paraId="30F0B522" w14:textId="7D057005"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Dátum účinnosti zmluvy o poskytnutí NFP</w:t>
            </w:r>
            <w:r w:rsidR="00C276FF">
              <w:rPr>
                <w:b/>
              </w:rPr>
              <w:t>/</w:t>
            </w:r>
            <w:r w:rsidR="00C276FF">
              <w:t xml:space="preserve"> </w:t>
            </w:r>
            <w:r w:rsidR="00C276FF" w:rsidRPr="00C276FF">
              <w:rPr>
                <w:b/>
              </w:rPr>
              <w:t>Právoplatnosť rozhodnutia o schválení žiadosti o</w:t>
            </w:r>
            <w:r w:rsidR="002E6B75">
              <w:rPr>
                <w:b/>
              </w:rPr>
              <w:t> </w:t>
            </w:r>
            <w:r w:rsidR="00C276FF" w:rsidRPr="00C276FF">
              <w:rPr>
                <w:b/>
              </w:rPr>
              <w:t>NFP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9"/>
            </w:r>
          </w:p>
          <w:p w14:paraId="1D619705" w14:textId="77777777" w:rsidR="0020437E" w:rsidRPr="009C182B" w:rsidRDefault="0020437E" w:rsidP="00866335"/>
        </w:tc>
      </w:tr>
      <w:tr w:rsidR="0020437E" w:rsidRPr="0020437E" w14:paraId="4693FDF6" w14:textId="77777777" w:rsidTr="00642FB8">
        <w:tc>
          <w:tcPr>
            <w:tcW w:w="9212" w:type="dxa"/>
          </w:tcPr>
          <w:p w14:paraId="62613751" w14:textId="33650576" w:rsidR="0020437E" w:rsidRPr="001F01FD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="002E6B75">
              <w:rPr>
                <w:b/>
              </w:rPr>
              <w:t>:</w:t>
            </w:r>
            <w:r w:rsidR="00F8108C">
              <w:rPr>
                <w:rStyle w:val="Odkaznapoznmkupodiarou"/>
                <w:b/>
              </w:rPr>
              <w:footnoteReference w:id="20"/>
            </w:r>
          </w:p>
        </w:tc>
      </w:tr>
    </w:tbl>
    <w:p w14:paraId="3682908C" w14:textId="77777777"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1BBA0457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49F01DF4" w14:textId="77777777"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F</w:t>
            </w:r>
            <w:r w:rsidR="001921C9">
              <w:rPr>
                <w:b/>
              </w:rPr>
              <w:t>yzický výkon</w:t>
            </w:r>
            <w:r w:rsidR="00A1344D">
              <w:rPr>
                <w:b/>
              </w:rPr>
              <w:t xml:space="preserve"> finančnej</w:t>
            </w:r>
            <w:r w:rsidR="001921C9">
              <w:rPr>
                <w:b/>
              </w:rPr>
              <w:t xml:space="preserve"> kontroly na mieste</w:t>
            </w:r>
            <w:r>
              <w:rPr>
                <w:b/>
              </w:rPr>
              <w:t xml:space="preserve"> </w:t>
            </w:r>
          </w:p>
        </w:tc>
      </w:tr>
    </w:tbl>
    <w:p w14:paraId="5F3E98D8" w14:textId="0E9C4BCD" w:rsidR="0020437E" w:rsidRDefault="0020437E" w:rsidP="0020437E">
      <w:r>
        <w:t xml:space="preserve">Termín začatia fyzického výkonu </w:t>
      </w:r>
      <w:r w:rsidR="00A1344D">
        <w:t xml:space="preserve">finančnej </w:t>
      </w:r>
      <w:r>
        <w:t>kontroly na mieste:</w:t>
      </w:r>
      <w:r>
        <w:rPr>
          <w:rStyle w:val="Odkaznapoznmkupodiarou"/>
        </w:rPr>
        <w:footnoteReference w:id="21"/>
      </w:r>
      <w:r>
        <w:t xml:space="preserve"> ..............................................</w:t>
      </w:r>
    </w:p>
    <w:p w14:paraId="7F7A929F" w14:textId="458F5DD4" w:rsidR="0020437E" w:rsidRDefault="0020437E" w:rsidP="0020437E">
      <w:r>
        <w:t xml:space="preserve">Predpokladaná dĺžka fyzického výkonu </w:t>
      </w:r>
      <w:r w:rsidR="00A1344D">
        <w:t xml:space="preserve">finančnej </w:t>
      </w:r>
      <w:r>
        <w:t>kontroly na mieste</w:t>
      </w:r>
      <w:r w:rsidR="002E6B75">
        <w:t>:</w:t>
      </w:r>
      <w:r>
        <w:rPr>
          <w:rStyle w:val="Odkaznapoznmkupodiarou"/>
        </w:rPr>
        <w:footnoteReference w:id="22"/>
      </w:r>
      <w:r>
        <w:t xml:space="preserve"> </w:t>
      </w:r>
      <w:r w:rsidR="00A1344D">
        <w:t>.</w:t>
      </w:r>
      <w:r>
        <w:t>...................................</w:t>
      </w:r>
    </w:p>
    <w:p w14:paraId="10E22F17" w14:textId="37FFE343" w:rsidR="00E6509E" w:rsidRDefault="00E6509E" w:rsidP="0020437E">
      <w:r>
        <w:t>Miesto výkonu finančnej kontroly na mieste</w:t>
      </w:r>
      <w:r w:rsidR="005F42F6">
        <w:rPr>
          <w:rStyle w:val="Odkaznapoznmkupodiarou"/>
        </w:rPr>
        <w:footnoteReference w:id="23"/>
      </w:r>
      <w:r>
        <w:t>: .......................................................................................................................................................</w:t>
      </w:r>
    </w:p>
    <w:p w14:paraId="71CB7FD2" w14:textId="77777777" w:rsidR="0020437E" w:rsidRPr="0064461D" w:rsidRDefault="0020437E" w:rsidP="0020437E">
      <w:r w:rsidRPr="0064461D">
        <w:t>V ................................................ dňa ..................................................</w:t>
      </w:r>
    </w:p>
    <w:p w14:paraId="37D5A54B" w14:textId="4035DD85" w:rsidR="0020437E" w:rsidRPr="0064461D" w:rsidRDefault="0020437E" w:rsidP="0020437E">
      <w:r w:rsidRPr="0064461D">
        <w:t>...........................................................</w:t>
      </w:r>
    </w:p>
    <w:p w14:paraId="1A32F6B4" w14:textId="77777777" w:rsidR="0020437E" w:rsidRPr="0064461D" w:rsidRDefault="0020437E" w:rsidP="0020437E">
      <w:r>
        <w:t xml:space="preserve">podpis vedúceho kontrolnej skupiny </w:t>
      </w:r>
    </w:p>
    <w:p w14:paraId="302F23AB" w14:textId="38B63BDF" w:rsidR="0020437E" w:rsidRPr="004B328F" w:rsidRDefault="00882EFC" w:rsidP="0020437E">
      <w:pPr>
        <w:rPr>
          <w:b/>
        </w:rPr>
      </w:pPr>
      <w:r w:rsidRPr="004B328F">
        <w:rPr>
          <w:b/>
        </w:rPr>
        <w:t>POUČENIE:</w:t>
      </w:r>
    </w:p>
    <w:p w14:paraId="01866753" w14:textId="574E9B99" w:rsidR="00E5686F" w:rsidRDefault="000807A8" w:rsidP="004D3D0A">
      <w:pPr>
        <w:pStyle w:val="Odsekzoznamu"/>
        <w:numPr>
          <w:ilvl w:val="0"/>
          <w:numId w:val="5"/>
        </w:numPr>
        <w:shd w:val="clear" w:color="auto" w:fill="FFFFFF"/>
        <w:spacing w:before="135"/>
        <w:ind w:left="426" w:hanging="426"/>
        <w:jc w:val="both"/>
        <w:pPrChange w:id="144" w:author="Autor">
          <w:pPr>
            <w:shd w:val="clear" w:color="auto" w:fill="FFFFFF"/>
            <w:jc w:val="both"/>
          </w:pPr>
        </w:pPrChange>
      </w:pPr>
      <w:del w:id="145" w:author="Autor">
        <w:r>
          <w:delText xml:space="preserve">1) </w:delText>
        </w:r>
        <w:r w:rsidR="00882EFC">
          <w:delText>Kontrolovaná</w:delText>
        </w:r>
      </w:del>
      <w:ins w:id="146" w:author="Autor">
        <w:r w:rsidR="00C1783B">
          <w:t>P</w:t>
        </w:r>
        <w:r w:rsidR="0031526C">
          <w:t>ovinná</w:t>
        </w:r>
      </w:ins>
      <w:r w:rsidR="0031526C">
        <w:t xml:space="preserve"> osoba</w:t>
      </w:r>
      <w:del w:id="147" w:author="Autor">
        <w:r w:rsidR="0031526C">
          <w:delText xml:space="preserve"> (povinná osoba</w:delText>
        </w:r>
        <w:r w:rsidR="0031526C">
          <w:rPr>
            <w:rStyle w:val="Odkaznapoznmkupodiarou"/>
          </w:rPr>
          <w:footnoteReference w:id="24"/>
        </w:r>
        <w:r w:rsidR="0031526C">
          <w:delText>)</w:delText>
        </w:r>
      </w:del>
      <w:ins w:id="150" w:author="Autor">
        <w:r w:rsidR="0031526C">
          <w:rPr>
            <w:rStyle w:val="Odkaznapoznmkupodiarou"/>
          </w:rPr>
          <w:footnoteReference w:id="25"/>
        </w:r>
      </w:ins>
      <w:r w:rsidR="0031526C">
        <w:t xml:space="preserve"> je</w:t>
      </w:r>
      <w:ins w:id="153" w:author="Autor">
        <w:r w:rsidR="00E577D5">
          <w:t xml:space="preserve"> voči oprávnenej osobe a prizvanej osobe</w:t>
        </w:r>
      </w:ins>
      <w:r w:rsidR="00C62167">
        <w:t>,</w:t>
      </w:r>
      <w:r w:rsidR="0031526C">
        <w:t xml:space="preserve"> </w:t>
      </w:r>
      <w:r w:rsidR="00C62167">
        <w:t xml:space="preserve">okrem ostatných povinností vyplývajúcich jej z príslušných ustanovení zákona </w:t>
      </w:r>
      <w:r w:rsidR="00F95542">
        <w:t>o finančnej kontrole</w:t>
      </w:r>
      <w:r w:rsidR="00C62167">
        <w:t xml:space="preserve">, </w:t>
      </w:r>
      <w:r w:rsidR="0031526C">
        <w:t>povinná</w:t>
      </w:r>
      <w:r w:rsidR="00BA3B95">
        <w:t>:</w:t>
      </w:r>
      <w:del w:id="154" w:author="Autor">
        <w:r w:rsidR="0031526C">
          <w:delText xml:space="preserve"> </w:delText>
        </w:r>
      </w:del>
    </w:p>
    <w:p w14:paraId="1AA68A9C" w14:textId="7DB41405" w:rsidR="0024223B" w:rsidRDefault="000807A8" w:rsidP="00642FB8">
      <w:pPr>
        <w:pStyle w:val="Odsekzoznamu"/>
        <w:shd w:val="clear" w:color="auto" w:fill="FFFFFF"/>
        <w:spacing w:before="135"/>
        <w:ind w:left="426"/>
        <w:jc w:val="both"/>
        <w:rPr>
          <w:ins w:id="155" w:author="Autor"/>
        </w:rPr>
      </w:pPr>
      <w:del w:id="156" w:author="Autor">
        <w:r>
          <w:delText>a)</w:delText>
        </w:r>
        <w:r w:rsidR="007F5D32">
          <w:delText xml:space="preserve"> </w:delText>
        </w:r>
      </w:del>
    </w:p>
    <w:p w14:paraId="5D262B1C" w14:textId="19C24A69" w:rsidR="00E5686F" w:rsidRDefault="0043230D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  <w:rPr>
          <w:ins w:id="157" w:author="Autor"/>
        </w:rPr>
      </w:pPr>
      <w:ins w:id="158" w:author="Autor">
        <w:r w:rsidRPr="007419B8">
          <w:t xml:space="preserve">predložiť na vyžiadanie výsledky kontrol alebo auditov vykonaných inými orgánmi a </w:t>
        </w:r>
        <w:r w:rsidR="00532299">
          <w:t>povinnou</w:t>
        </w:r>
        <w:r w:rsidRPr="007419B8">
          <w:t xml:space="preserve"> osobou, ktoré súvisia s finančnou kontrolou na mieste</w:t>
        </w:r>
        <w:r>
          <w:t>,</w:t>
        </w:r>
      </w:ins>
    </w:p>
    <w:p w14:paraId="76DF53A5" w14:textId="1DB5C4F7" w:rsidR="00772898" w:rsidRPr="00E577D5" w:rsidRDefault="00772898" w:rsidP="004D3D0A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  <w:pPrChange w:id="159" w:author="Autor">
          <w:pPr>
            <w:shd w:val="clear" w:color="auto" w:fill="FFFFFF"/>
            <w:jc w:val="both"/>
          </w:pPr>
        </w:pPrChange>
      </w:pPr>
      <w:r w:rsidRPr="003A4FD1">
        <w:lastRenderedPageBreak/>
        <w:t xml:space="preserve">predložiť v </w:t>
      </w:r>
      <w:r w:rsidR="00110467" w:rsidRPr="00110467">
        <w:t xml:space="preserve">lehote </w:t>
      </w:r>
      <w:r w:rsidRPr="003E192C">
        <w:t>určenej</w:t>
      </w:r>
      <w:r w:rsidRPr="003A4FD1">
        <w:t xml:space="preserve"> </w:t>
      </w:r>
      <w:r w:rsidR="00110467" w:rsidRPr="00110467">
        <w:t>oprávnenou osobou alebo prizvanou osobou</w:t>
      </w:r>
      <w:r w:rsidRPr="003A4FD1">
        <w:t xml:space="preserve"> vyžiadané originály alebo úradne osvedčené kópie dokladov, písomností, záznamov dát na</w:t>
      </w:r>
      <w:del w:id="160" w:author="Autor">
        <w:r w:rsidR="00110467" w:rsidRPr="00110467">
          <w:delText xml:space="preserve"> </w:delText>
        </w:r>
      </w:del>
      <w:ins w:id="161" w:author="Autor">
        <w:r w:rsidR="00DD73E8">
          <w:t> </w:t>
        </w:r>
      </w:ins>
      <w:r w:rsidRPr="003A4FD1">
        <w:t xml:space="preserve">pamäťových médiách prostriedkov výpočtovej techniky, ich výpisov, výstupy, vyjadrenia, informácie, dokumenty a iné podklady súvisiace s </w:t>
      </w:r>
      <w:del w:id="162" w:author="Autor">
        <w:r w:rsidR="00110467" w:rsidRPr="00110467">
          <w:delText xml:space="preserve">administratívnou finančnou kontrolou, </w:delText>
        </w:r>
      </w:del>
      <w:r w:rsidRPr="003A4FD1">
        <w:t xml:space="preserve">finančnou kontrolou na </w:t>
      </w:r>
      <w:ins w:id="163" w:author="Autor">
        <w:r w:rsidR="00895480">
          <w:tab/>
        </w:r>
      </w:ins>
      <w:r w:rsidRPr="003A4FD1">
        <w:t xml:space="preserve">mieste </w:t>
      </w:r>
      <w:ins w:id="164" w:author="Autor">
        <w:r w:rsidRPr="003A4FD1">
          <w:t>a</w:t>
        </w:r>
        <w:r w:rsidR="00895480">
          <w:t xml:space="preserve"> umožniť oprávnenej osobe </w:t>
        </w:r>
      </w:ins>
      <w:r w:rsidR="00895480">
        <w:t xml:space="preserve">alebo </w:t>
      </w:r>
      <w:del w:id="165" w:author="Autor">
        <w:r w:rsidR="00110467" w:rsidRPr="00110467">
          <w:delText>auditom a vydať jej na vyžiadanie písomné potvrdenie o ich úplnos</w:delText>
        </w:r>
        <w:r w:rsidR="00110467">
          <w:delText>ti</w:delText>
        </w:r>
      </w:del>
      <w:ins w:id="166" w:author="Autor">
        <w:r w:rsidR="00895480">
          <w:t xml:space="preserve">prizvanej osobe </w:t>
        </w:r>
        <w:r w:rsidRPr="00E577D5">
          <w:rPr>
            <w:rFonts w:cstheme="minorBidi"/>
          </w:rPr>
          <w:t>vyhotovovať si kópie týchto podkladov</w:t>
        </w:r>
      </w:ins>
      <w:r w:rsidRPr="00E577D5">
        <w:rPr>
          <w:rFonts w:cstheme="minorBidi"/>
        </w:rPr>
        <w:t>,</w:t>
      </w:r>
    </w:p>
    <w:p w14:paraId="30B3324A" w14:textId="61520458" w:rsidR="0043230D" w:rsidRPr="009E0D3F" w:rsidRDefault="00110467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  <w:rPr>
          <w:ins w:id="167" w:author="Autor"/>
        </w:rPr>
      </w:pPr>
      <w:del w:id="168" w:author="Autor">
        <w:r>
          <w:delText xml:space="preserve">b) </w:delText>
        </w:r>
      </w:del>
      <w:ins w:id="169" w:author="Autor">
        <w:r w:rsidR="0043230D">
          <w:rPr>
            <w:rFonts w:cstheme="minorBidi"/>
          </w:rPr>
          <w:t>poskytnúť súčinnosť oprávnenej alebo prizvanej osobe,</w:t>
        </w:r>
      </w:ins>
    </w:p>
    <w:p w14:paraId="61AF1254" w14:textId="227D868A" w:rsidR="00BF613A" w:rsidRPr="00BF613A" w:rsidRDefault="00772898" w:rsidP="004D3D0A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  <w:pPrChange w:id="170" w:author="Autor">
          <w:pPr>
            <w:shd w:val="clear" w:color="auto" w:fill="FFFFFF"/>
            <w:jc w:val="both"/>
          </w:pPr>
        </w:pPrChange>
      </w:pPr>
      <w:r w:rsidRPr="00254D7C">
        <w:rPr>
          <w:rFonts w:cstheme="minorBidi"/>
        </w:rPr>
        <w:t xml:space="preserve">vytvoriť podmienky na vykonanie finančnej kontroly na mieste a zdržať sa konania, ktoré by mohlo ohroziť </w:t>
      </w:r>
      <w:r w:rsidR="008E7D23">
        <w:rPr>
          <w:rFonts w:cstheme="minorBidi"/>
        </w:rPr>
        <w:t>jej</w:t>
      </w:r>
      <w:r w:rsidRPr="00254D7C">
        <w:rPr>
          <w:rFonts w:cstheme="minorBidi"/>
        </w:rPr>
        <w:t xml:space="preserve"> začatie a riadny priebeh</w:t>
      </w:r>
      <w:r>
        <w:rPr>
          <w:rFonts w:cstheme="minorBidi"/>
        </w:rPr>
        <w:t>,</w:t>
      </w:r>
      <w:del w:id="171" w:author="Autor">
        <w:r w:rsidR="007F5D32" w:rsidRPr="004B328F">
          <w:delText xml:space="preserve"> </w:delText>
        </w:r>
      </w:del>
    </w:p>
    <w:p w14:paraId="13A2DE92" w14:textId="7B9EB351" w:rsidR="0043230D" w:rsidRPr="00B068E6" w:rsidRDefault="005F42F6" w:rsidP="004D3D0A">
      <w:pPr>
        <w:pStyle w:val="Odsekzoznamu"/>
        <w:numPr>
          <w:ilvl w:val="0"/>
          <w:numId w:val="6"/>
        </w:numPr>
        <w:tabs>
          <w:tab w:val="left" w:pos="567"/>
        </w:tabs>
        <w:spacing w:before="120" w:after="0" w:line="23" w:lineRule="atLeast"/>
        <w:contextualSpacing w:val="0"/>
        <w:jc w:val="both"/>
        <w:pPrChange w:id="172" w:author="Autor">
          <w:pPr>
            <w:shd w:val="clear" w:color="auto" w:fill="FFFFFF"/>
            <w:jc w:val="both"/>
          </w:pPr>
        </w:pPrChange>
      </w:pPr>
      <w:del w:id="173" w:author="Autor">
        <w:r>
          <w:delText>c</w:delText>
        </w:r>
        <w:r w:rsidR="000807A8">
          <w:delText xml:space="preserve">) </w:delText>
        </w:r>
      </w:del>
      <w:r w:rsidR="0043230D" w:rsidRPr="00D92E5A">
        <w:rPr>
          <w:rFonts w:cstheme="minorBidi"/>
        </w:rPr>
        <w:t xml:space="preserve">oboznámiť </w:t>
      </w:r>
      <w:ins w:id="174" w:author="Autor">
        <w:r w:rsidR="0043230D">
          <w:rPr>
            <w:rFonts w:cstheme="minorBidi"/>
          </w:rPr>
          <w:t xml:space="preserve">oprávnenú alebo povinnú osobu </w:t>
        </w:r>
      </w:ins>
      <w:r w:rsidR="0043230D" w:rsidRPr="00D92E5A">
        <w:rPr>
          <w:rFonts w:cstheme="minorBidi"/>
        </w:rPr>
        <w:t xml:space="preserve">pri začatí finančnej kontroly na mieste </w:t>
      </w:r>
      <w:del w:id="175" w:author="Autor">
        <w:r w:rsidR="007F5D32" w:rsidRPr="004B328F">
          <w:delText xml:space="preserve">oprávnenú osobu alebo prizvanú osobu s </w:delText>
        </w:r>
      </w:del>
      <w:ins w:id="176" w:author="Autor">
        <w:r w:rsidR="0043230D" w:rsidRPr="00D92E5A">
          <w:rPr>
            <w:rFonts w:cstheme="minorBidi"/>
          </w:rPr>
          <w:t>s</w:t>
        </w:r>
        <w:r w:rsidR="00DD73E8">
          <w:rPr>
            <w:rFonts w:cstheme="minorBidi"/>
          </w:rPr>
          <w:t> </w:t>
        </w:r>
      </w:ins>
      <w:r w:rsidR="0043230D" w:rsidRPr="00D92E5A">
        <w:rPr>
          <w:rFonts w:cstheme="minorBidi"/>
        </w:rPr>
        <w:t xml:space="preserve">bezpečnostnými predpismi, ktoré sa vzťahujú na priestory, v ktorých sa </w:t>
      </w:r>
      <w:ins w:id="177" w:author="Autor">
        <w:r w:rsidR="0043230D" w:rsidRPr="00D92E5A">
          <w:rPr>
            <w:rFonts w:cstheme="minorBidi"/>
          </w:rPr>
          <w:t xml:space="preserve">vykonáva </w:t>
        </w:r>
      </w:ins>
      <w:r w:rsidR="0043230D" w:rsidRPr="00D92E5A">
        <w:rPr>
          <w:rFonts w:cstheme="minorBidi"/>
        </w:rPr>
        <w:t>finančná kontrola na miest</w:t>
      </w:r>
      <w:r w:rsidR="0043230D">
        <w:rPr>
          <w:rFonts w:cstheme="minorBidi"/>
        </w:rPr>
        <w:t>e</w:t>
      </w:r>
      <w:del w:id="178" w:author="Autor">
        <w:r w:rsidR="00C62167">
          <w:delText xml:space="preserve"> </w:delText>
        </w:r>
        <w:r w:rsidR="007F5D32" w:rsidRPr="004B328F">
          <w:delText>vykonáva</w:delText>
        </w:r>
        <w:r w:rsidR="00C62167">
          <w:delText>,</w:delText>
        </w:r>
        <w:r w:rsidR="007F5D32" w:rsidRPr="004B328F">
          <w:delText xml:space="preserve"> </w:delText>
        </w:r>
      </w:del>
      <w:ins w:id="179" w:author="Autor">
        <w:r w:rsidR="0043230D">
          <w:rPr>
            <w:rFonts w:cstheme="minorBidi"/>
          </w:rPr>
          <w:t>,</w:t>
        </w:r>
      </w:ins>
    </w:p>
    <w:p w14:paraId="5A6964C4" w14:textId="12522815" w:rsidR="00BF613A" w:rsidRPr="00BF613A" w:rsidRDefault="005F42F6" w:rsidP="004D3D0A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20" w:after="0" w:line="23" w:lineRule="atLeast"/>
        <w:contextualSpacing w:val="0"/>
        <w:jc w:val="both"/>
        <w:pPrChange w:id="180" w:author="Autor">
          <w:pPr>
            <w:shd w:val="clear" w:color="auto" w:fill="FFFFFF"/>
            <w:jc w:val="both"/>
          </w:pPr>
        </w:pPrChange>
      </w:pPr>
      <w:del w:id="181" w:author="Autor">
        <w:r>
          <w:delText>d</w:delText>
        </w:r>
        <w:r w:rsidR="000807A8">
          <w:delText xml:space="preserve">) </w:delText>
        </w:r>
      </w:del>
      <w:r w:rsidR="00BF613A" w:rsidRPr="007836AF">
        <w:rPr>
          <w:rFonts w:cstheme="minorBidi"/>
        </w:rPr>
        <w:t>umožniť</w:t>
      </w:r>
      <w:r w:rsidR="00BF613A">
        <w:t xml:space="preserve"> </w:t>
      </w:r>
      <w:r w:rsidR="00BF613A" w:rsidRPr="004B328F">
        <w:t>oprávnenej osobe alebo prizvanej osobe</w:t>
      </w:r>
      <w:r w:rsidR="00BF613A" w:rsidRPr="007836AF">
        <w:rPr>
          <w:rFonts w:cstheme="minorBidi"/>
        </w:rPr>
        <w:t xml:space="preserve"> vstup do objektu, zariadenia, prevádzky, dopravného prostriedku, na pozemok alebo vstup do obydlia, ak sa používa aj na podnikanie alebo na vykonávanie inej hospodárskej činnosti</w:t>
      </w:r>
      <w:r w:rsidR="00BF613A">
        <w:rPr>
          <w:rFonts w:cstheme="minorBidi"/>
        </w:rPr>
        <w:t>,</w:t>
      </w:r>
    </w:p>
    <w:p w14:paraId="74D878A1" w14:textId="77777777" w:rsidR="007F5D32" w:rsidRPr="004B328F" w:rsidRDefault="00BC13BC" w:rsidP="004B328F">
      <w:pPr>
        <w:shd w:val="clear" w:color="auto" w:fill="FFFFFF"/>
        <w:ind w:left="567" w:hanging="283"/>
        <w:jc w:val="both"/>
        <w:rPr>
          <w:del w:id="182" w:author="Autor"/>
        </w:rPr>
      </w:pPr>
      <w:del w:id="183" w:author="Autor">
        <w:r>
          <w:delText>e</w:delText>
        </w:r>
        <w:r w:rsidR="000807A8">
          <w:delText>)</w:delText>
        </w:r>
        <w:r w:rsidR="007F5D32">
          <w:delText xml:space="preserve"> </w:delText>
        </w:r>
        <w:r w:rsidR="00C62167">
          <w:delText xml:space="preserve">pri výkone finančnej kontroly na mieste </w:delText>
        </w:r>
        <w:r w:rsidR="007F5D32">
          <w:delText>poskytnúť potrebnú súčinnosť.</w:delText>
        </w:r>
      </w:del>
    </w:p>
    <w:p w14:paraId="7596FC30" w14:textId="2F98B1E0" w:rsidR="0024223B" w:rsidRPr="007419B8" w:rsidRDefault="000807A8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ind w:right="102"/>
        <w:contextualSpacing w:val="0"/>
        <w:jc w:val="both"/>
        <w:rPr>
          <w:ins w:id="184" w:author="Autor"/>
          <w:rFonts w:cstheme="minorBidi"/>
        </w:rPr>
      </w:pPr>
      <w:del w:id="185" w:author="Autor">
        <w:r>
          <w:delText xml:space="preserve">2) </w:delText>
        </w:r>
      </w:del>
      <w:ins w:id="186" w:author="Autor">
        <w:r w:rsidR="0024223B" w:rsidRPr="007419B8">
          <w:rPr>
            <w:rFonts w:cstheme="minorBidi"/>
          </w:rPr>
          <w:t>prijať v</w:t>
        </w:r>
        <w:r w:rsidR="00AF545E">
          <w:rPr>
            <w:rFonts w:cstheme="minorBidi"/>
          </w:rPr>
          <w:t xml:space="preserve"> určenej </w:t>
        </w:r>
        <w:r w:rsidR="0024223B" w:rsidRPr="007419B8">
          <w:rPr>
            <w:rFonts w:cstheme="minorBidi"/>
          </w:rPr>
          <w:t>lehote opatrenia</w:t>
        </w:r>
        <w:r w:rsidR="009E0D3F">
          <w:rPr>
            <w:rFonts w:cstheme="minorBidi"/>
          </w:rPr>
          <w:t xml:space="preserve"> </w:t>
        </w:r>
        <w:r w:rsidR="0024223B" w:rsidRPr="007419B8">
          <w:rPr>
            <w:rFonts w:cstheme="minorBidi"/>
          </w:rPr>
          <w:t>na nápravu nedostatkov uvedených v čiastkovej správe alebo v správe a odstrániť príčiny ich vzniku,</w:t>
        </w:r>
      </w:ins>
    </w:p>
    <w:p w14:paraId="3C55B386" w14:textId="2C7F0174" w:rsidR="0024223B" w:rsidRPr="007419B8" w:rsidRDefault="0024223B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ins w:id="187" w:author="Autor"/>
          <w:rFonts w:cstheme="minorBidi"/>
        </w:rPr>
      </w:pPr>
      <w:ins w:id="188" w:author="Autor">
        <w:r w:rsidRPr="007419B8">
          <w:rPr>
            <w:rFonts w:cstheme="minorBidi"/>
          </w:rPr>
          <w:t>predložiť v určenej lehote písomný zoznam prijatých opatrení,</w:t>
        </w:r>
      </w:ins>
    </w:p>
    <w:p w14:paraId="3ED4FFB6" w14:textId="54C0903C" w:rsidR="0024223B" w:rsidRPr="007419B8" w:rsidRDefault="0024223B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ins w:id="189" w:author="Autor"/>
          <w:rFonts w:cstheme="minorBidi"/>
        </w:rPr>
      </w:pPr>
      <w:ins w:id="190" w:author="Autor">
        <w:r w:rsidRPr="007419B8">
          <w:rPr>
            <w:rFonts w:cstheme="minorBidi"/>
          </w:rPr>
          <w:t xml:space="preserve">prepracovať a predložiť v </w:t>
        </w:r>
        <w:r w:rsidR="00772898" w:rsidRPr="0044571B">
          <w:rPr>
            <w:rFonts w:cstheme="minorBidi"/>
          </w:rPr>
          <w:t>určenej</w:t>
        </w:r>
        <w:r w:rsidR="00772898" w:rsidRPr="009C33E9">
          <w:rPr>
            <w:rFonts w:cstheme="minorBidi"/>
          </w:rPr>
          <w:t xml:space="preserve"> </w:t>
        </w:r>
        <w:r w:rsidRPr="007419B8">
          <w:rPr>
            <w:rFonts w:cstheme="minorBidi"/>
          </w:rPr>
          <w:t xml:space="preserve">lehote písomný zoznam prijatých  opatrení, ak </w:t>
        </w:r>
        <w:r w:rsidR="00772898">
          <w:rPr>
            <w:rFonts w:cstheme="minorBidi"/>
          </w:rPr>
          <w:t xml:space="preserve">sa </w:t>
        </w:r>
        <w:r w:rsidRPr="007419B8">
          <w:rPr>
            <w:rFonts w:cstheme="minorBidi"/>
          </w:rPr>
          <w:t>vyž</w:t>
        </w:r>
        <w:r w:rsidR="00772898">
          <w:rPr>
            <w:rFonts w:cstheme="minorBidi"/>
          </w:rPr>
          <w:t>i</w:t>
        </w:r>
        <w:r w:rsidRPr="007419B8">
          <w:rPr>
            <w:rFonts w:cstheme="minorBidi"/>
          </w:rPr>
          <w:t>ad</w:t>
        </w:r>
        <w:r w:rsidR="00772898">
          <w:rPr>
            <w:rFonts w:cstheme="minorBidi"/>
          </w:rPr>
          <w:t>a</w:t>
        </w:r>
        <w:r w:rsidRPr="007419B8">
          <w:rPr>
            <w:rFonts w:cstheme="minorBidi"/>
          </w:rPr>
          <w:t xml:space="preserve"> jeho prepracovanie a predloženie,</w:t>
        </w:r>
      </w:ins>
    </w:p>
    <w:p w14:paraId="0C62AF67" w14:textId="01DE4DC6" w:rsidR="0024223B" w:rsidRPr="007419B8" w:rsidRDefault="0024223B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ins w:id="191" w:author="Autor"/>
          <w:rFonts w:cstheme="minorBidi"/>
        </w:rPr>
      </w:pPr>
      <w:ins w:id="192" w:author="Autor">
        <w:r w:rsidRPr="007419B8">
          <w:rPr>
            <w:rFonts w:cstheme="minorBidi"/>
          </w:rPr>
          <w:t xml:space="preserve">splniť prijaté opatrenia v </w:t>
        </w:r>
        <w:r w:rsidR="00772898" w:rsidRPr="0017198D">
          <w:rPr>
            <w:rFonts w:cstheme="minorBidi"/>
          </w:rPr>
          <w:t>určenej</w:t>
        </w:r>
        <w:r w:rsidR="00772898" w:rsidRPr="009C33E9">
          <w:rPr>
            <w:rFonts w:cstheme="minorBidi"/>
          </w:rPr>
          <w:t xml:space="preserve"> </w:t>
        </w:r>
        <w:r w:rsidRPr="007419B8">
          <w:rPr>
            <w:rFonts w:cstheme="minorBidi"/>
          </w:rPr>
          <w:t>lehote,</w:t>
        </w:r>
      </w:ins>
    </w:p>
    <w:p w14:paraId="3643049F" w14:textId="7F313D3B" w:rsidR="001E3A17" w:rsidRDefault="00772898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ins w:id="193" w:author="Autor"/>
        </w:rPr>
      </w:pPr>
      <w:ins w:id="194" w:author="Autor">
        <w:r w:rsidRPr="00813715">
          <w:rPr>
            <w:rFonts w:cstheme="minorBidi"/>
          </w:rPr>
          <w:t xml:space="preserve">na výzvu </w:t>
        </w:r>
        <w:r w:rsidR="0024223B" w:rsidRPr="007419B8">
          <w:rPr>
            <w:rFonts w:cstheme="minorBidi"/>
          </w:rPr>
          <w:t>predložiť dokumentáciu preukazujúcu splnenie prijatých opatrení</w:t>
        </w:r>
        <w:r w:rsidR="001E3A17">
          <w:rPr>
            <w:rFonts w:cstheme="minorBidi"/>
          </w:rPr>
          <w:t>.</w:t>
        </w:r>
      </w:ins>
    </w:p>
    <w:p w14:paraId="258E0935" w14:textId="1B3DB0EE" w:rsidR="0024223B" w:rsidRDefault="0043230D" w:rsidP="00642FB8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644"/>
        <w:rPr>
          <w:ins w:id="195" w:author="Autor"/>
        </w:rPr>
      </w:pPr>
      <w:ins w:id="196" w:author="Autor">
        <w:r>
          <w:t>Na tretiu osobu</w:t>
        </w:r>
        <w:r>
          <w:rPr>
            <w:rStyle w:val="Odkaznapoznmkupodiarou"/>
          </w:rPr>
          <w:footnoteReference w:id="26"/>
        </w:r>
        <w:r>
          <w:t xml:space="preserve"> sa vzťahujú povinnosti uvedené v písm. a) až f).</w:t>
        </w:r>
      </w:ins>
    </w:p>
    <w:p w14:paraId="28B9488B" w14:textId="77777777" w:rsidR="00E5686F" w:rsidRDefault="00E5686F" w:rsidP="00642FB8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644"/>
        <w:rPr>
          <w:ins w:id="199" w:author="Autor"/>
        </w:rPr>
      </w:pPr>
    </w:p>
    <w:p w14:paraId="7AEE62F4" w14:textId="35A36FC4" w:rsidR="00B63262" w:rsidRDefault="000807A8" w:rsidP="00B63262">
      <w:pPr>
        <w:pStyle w:val="Odsekzoznamu"/>
        <w:tabs>
          <w:tab w:val="left" w:pos="567"/>
        </w:tabs>
        <w:ind w:left="426" w:hanging="426"/>
        <w:jc w:val="both"/>
        <w:rPr>
          <w:ins w:id="200" w:author="Autor"/>
        </w:rPr>
      </w:pPr>
      <w:ins w:id="201" w:author="Autor">
        <w:r>
          <w:t>2)</w:t>
        </w:r>
        <w:r w:rsidR="00B63262" w:rsidRPr="00B63262">
          <w:t xml:space="preserve"> </w:t>
        </w:r>
        <w:r w:rsidR="00B63262">
          <w:tab/>
          <w:t>Za nesplnenie povinností uvedených v § 21 ods. 3 a 4 alebo § 23 zákona o finančnej kontrole</w:t>
        </w:r>
        <w:r w:rsidR="007560F1">
          <w:t xml:space="preserve"> </w:t>
        </w:r>
        <w:r w:rsidR="00A7729B">
          <w:t xml:space="preserve">možno </w:t>
        </w:r>
        <w:r w:rsidR="00B63262">
          <w:t xml:space="preserve">uložiť </w:t>
        </w:r>
      </w:ins>
    </w:p>
    <w:p w14:paraId="26571604" w14:textId="3308C7B3" w:rsidR="00B63262" w:rsidRDefault="00B63262" w:rsidP="00B63262">
      <w:pPr>
        <w:pStyle w:val="Odsekzoznamu"/>
        <w:tabs>
          <w:tab w:val="left" w:pos="709"/>
        </w:tabs>
        <w:ind w:left="709" w:hanging="283"/>
        <w:jc w:val="both"/>
        <w:rPr>
          <w:ins w:id="202" w:author="Autor"/>
        </w:rPr>
      </w:pPr>
      <w:ins w:id="203" w:author="Autor">
        <w:r>
          <w:t>a)</w:t>
        </w:r>
        <w:r>
          <w:tab/>
        </w:r>
        <w:r w:rsidR="00532299">
          <w:t>povinnej</w:t>
        </w:r>
        <w:r>
          <w:t xml:space="preserve"> osobe alebo tretej osobe pokutu do 100 000 eur,</w:t>
        </w:r>
      </w:ins>
    </w:p>
    <w:p w14:paraId="0531E182" w14:textId="23844B2B" w:rsidR="00B63262" w:rsidRDefault="00B63262" w:rsidP="007419B8">
      <w:pPr>
        <w:pStyle w:val="Odsekzoznamu"/>
        <w:tabs>
          <w:tab w:val="left" w:pos="709"/>
        </w:tabs>
        <w:ind w:left="709" w:hanging="283"/>
        <w:jc w:val="both"/>
        <w:rPr>
          <w:ins w:id="204" w:author="Autor"/>
        </w:rPr>
      </w:pPr>
      <w:ins w:id="205" w:author="Autor">
        <w:r>
          <w:t>b)</w:t>
        </w:r>
        <w:r>
          <w:tab/>
          <w:t xml:space="preserve">zamestnancovi </w:t>
        </w:r>
        <w:r w:rsidR="00532299">
          <w:t>povinnej</w:t>
        </w:r>
        <w:r>
          <w:t xml:space="preserve"> osoby alebo zamestnancovi tretej osoby poriadkovú pokutu do</w:t>
        </w:r>
        <w:r w:rsidR="00DD73E8">
          <w:t> </w:t>
        </w:r>
        <w:r>
          <w:t>3000 eur.</w:t>
        </w:r>
        <w:r w:rsidR="000807A8">
          <w:t xml:space="preserve"> </w:t>
        </w:r>
        <w:r w:rsidR="00772898">
          <w:tab/>
        </w:r>
      </w:ins>
    </w:p>
    <w:p w14:paraId="457E805A" w14:textId="77777777" w:rsidR="00E5686F" w:rsidRDefault="00E5686F" w:rsidP="007419B8">
      <w:pPr>
        <w:pStyle w:val="Odsekzoznamu"/>
        <w:tabs>
          <w:tab w:val="left" w:pos="709"/>
        </w:tabs>
        <w:ind w:left="709" w:hanging="283"/>
        <w:jc w:val="both"/>
        <w:rPr>
          <w:ins w:id="206" w:author="Autor"/>
        </w:rPr>
      </w:pPr>
    </w:p>
    <w:p w14:paraId="0565E44B" w14:textId="79988C78" w:rsidR="0031526C" w:rsidRPr="0064461D" w:rsidRDefault="00B63262" w:rsidP="004D3D0A">
      <w:pPr>
        <w:pStyle w:val="Odsekzoznamu"/>
        <w:tabs>
          <w:tab w:val="left" w:pos="567"/>
        </w:tabs>
        <w:ind w:left="426" w:hanging="426"/>
        <w:jc w:val="both"/>
        <w:pPrChange w:id="207" w:author="Autor">
          <w:pPr>
            <w:ind w:left="284" w:hanging="284"/>
            <w:jc w:val="both"/>
          </w:pPr>
        </w:pPrChange>
      </w:pPr>
      <w:ins w:id="208" w:author="Autor">
        <w:r>
          <w:t>3)</w:t>
        </w:r>
        <w:r>
          <w:tab/>
        </w:r>
      </w:ins>
      <w:r w:rsidR="007F5D32">
        <w:t>V</w:t>
      </w:r>
      <w:r w:rsidR="007F5D32" w:rsidRPr="00577D84">
        <w:t>edúci kontrolnej skupiny, členovia kontrolnej skupiny a prizvaná osoba, vykonávajúci kontrolu, majú pri pl</w:t>
      </w:r>
      <w:r w:rsidR="007F5D32">
        <w:t>není úloh podľ</w:t>
      </w:r>
      <w:r w:rsidR="007F5D32" w:rsidRPr="00577D84">
        <w:t xml:space="preserve">a zákona </w:t>
      </w:r>
      <w:r w:rsidR="00F95542">
        <w:t>o finančnej kontrole</w:t>
      </w:r>
      <w:r w:rsidR="007F5D32">
        <w:t xml:space="preserve"> </w:t>
      </w:r>
      <w:r w:rsidR="0031526C" w:rsidRPr="004B328F">
        <w:t xml:space="preserve">postavenie verejných </w:t>
      </w:r>
      <w:r w:rsidR="00737B87" w:rsidRPr="004B328F">
        <w:t>č</w:t>
      </w:r>
      <w:r w:rsidR="0031526C" w:rsidRPr="004B328F">
        <w:t>inite</w:t>
      </w:r>
      <w:r w:rsidR="00737B87" w:rsidRPr="004B328F">
        <w:t>ľ</w:t>
      </w:r>
      <w:r w:rsidR="0031526C" w:rsidRPr="004B328F">
        <w:t>ov pod</w:t>
      </w:r>
      <w:r w:rsidR="00737B87" w:rsidRPr="004B328F">
        <w:t>ľ</w:t>
      </w:r>
      <w:r w:rsidR="0031526C" w:rsidRPr="004B328F">
        <w:t>a § 128 zákona č. 300/2005 Z. z. Trestného zákona</w:t>
      </w:r>
      <w:r w:rsidR="00737B87" w:rsidRPr="004B328F">
        <w:t xml:space="preserve"> </w:t>
      </w:r>
      <w:r w:rsidR="0031526C" w:rsidRPr="004B328F">
        <w:t>v znení neskorších predpisov.</w:t>
      </w:r>
    </w:p>
    <w:sectPr w:rsidR="0031526C" w:rsidRPr="0064461D" w:rsidSect="00C57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8D3CF" w14:textId="77777777" w:rsidR="009D1C71" w:rsidRDefault="009D1C71" w:rsidP="009B44B8">
      <w:pPr>
        <w:spacing w:after="0" w:line="240" w:lineRule="auto"/>
      </w:pPr>
      <w:r>
        <w:separator/>
      </w:r>
    </w:p>
  </w:endnote>
  <w:endnote w:type="continuationSeparator" w:id="0">
    <w:p w14:paraId="2495BE20" w14:textId="77777777" w:rsidR="009D1C71" w:rsidRDefault="009D1C71" w:rsidP="009B44B8">
      <w:pPr>
        <w:spacing w:after="0" w:line="240" w:lineRule="auto"/>
      </w:pPr>
      <w:r>
        <w:continuationSeparator/>
      </w:r>
    </w:p>
  </w:endnote>
  <w:endnote w:type="continuationNotice" w:id="1">
    <w:p w14:paraId="16FD8FFE" w14:textId="77777777" w:rsidR="009D1C71" w:rsidRDefault="009D1C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440DF" w14:textId="77777777" w:rsidR="00C623A7" w:rsidRDefault="00C623A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24CF5" w14:textId="2ACC4FF3" w:rsidR="00E51543" w:rsidRDefault="00E51543" w:rsidP="00E5154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86EC278" wp14:editId="3C273B6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82F62F" id="Rovná spojnica 1" o:spid="_x0000_s1026" style="position:absolute;flip:y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E4F3442" w14:textId="7EEBE7B7" w:rsidR="00E51543" w:rsidRDefault="00E51543" w:rsidP="00E5154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5168" behindDoc="1" locked="0" layoutInCell="1" allowOverlap="1" wp14:anchorId="481FA987" wp14:editId="01B76D3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D3D0A">
          <w:rPr>
            <w:noProof/>
          </w:rPr>
          <w:t>3</w:t>
        </w:r>
        <w:r>
          <w:fldChar w:fldCharType="end"/>
        </w:r>
      </w:sdtContent>
    </w:sdt>
  </w:p>
  <w:p w14:paraId="1F94BF57" w14:textId="77777777" w:rsidR="00E51543" w:rsidRPr="00627EA3" w:rsidRDefault="00E51543" w:rsidP="00E51543">
    <w:pPr>
      <w:pStyle w:val="Pta"/>
    </w:pPr>
  </w:p>
  <w:p w14:paraId="287D2DA5" w14:textId="77777777" w:rsidR="00E51543" w:rsidRDefault="00E5154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51E13" w14:textId="77777777" w:rsidR="00C623A7" w:rsidRDefault="00C623A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260EB" w14:textId="77777777" w:rsidR="009D1C71" w:rsidRDefault="009D1C71" w:rsidP="009B44B8">
      <w:pPr>
        <w:spacing w:after="0" w:line="240" w:lineRule="auto"/>
      </w:pPr>
      <w:r>
        <w:separator/>
      </w:r>
    </w:p>
  </w:footnote>
  <w:footnote w:type="continuationSeparator" w:id="0">
    <w:p w14:paraId="06FB49CE" w14:textId="77777777" w:rsidR="009D1C71" w:rsidRDefault="009D1C71" w:rsidP="009B44B8">
      <w:pPr>
        <w:spacing w:after="0" w:line="240" w:lineRule="auto"/>
      </w:pPr>
      <w:r>
        <w:continuationSeparator/>
      </w:r>
    </w:p>
  </w:footnote>
  <w:footnote w:type="continuationNotice" w:id="1">
    <w:p w14:paraId="68FDE768" w14:textId="77777777" w:rsidR="009D1C71" w:rsidRDefault="009D1C71">
      <w:pPr>
        <w:spacing w:after="0" w:line="240" w:lineRule="auto"/>
      </w:pPr>
    </w:p>
  </w:footnote>
  <w:footnote w:id="2">
    <w:p w14:paraId="3C59ED75" w14:textId="76854A83" w:rsidR="00244034" w:rsidRDefault="00244034" w:rsidP="00F9554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BF1BD9">
        <w:tab/>
      </w:r>
      <w:r>
        <w:t xml:space="preserve">Všetky ustanovenia vzoru, ktoré sa vzťahujú na </w:t>
      </w:r>
      <w:r w:rsidR="00F95542">
        <w:t>riadiaci orgán</w:t>
      </w:r>
      <w:r>
        <w:t xml:space="preserve">, sa rovnako aplikujú aj na  </w:t>
      </w:r>
      <w:r w:rsidR="00F95542">
        <w:t>sprostredkovateľský orgán</w:t>
      </w:r>
      <w:r>
        <w:t xml:space="preserve"> v rozsahu, v akom naňho bol delegovaný výkon činností </w:t>
      </w:r>
      <w:r w:rsidR="00F95542">
        <w:t>riadiaceho orgánu</w:t>
      </w:r>
      <w:r>
        <w:t>.</w:t>
      </w:r>
    </w:p>
  </w:footnote>
  <w:footnote w:id="3">
    <w:p w14:paraId="00F24761" w14:textId="70E086F1" w:rsidR="001079D8" w:rsidRDefault="001079D8" w:rsidP="007419B8">
      <w:pPr>
        <w:pStyle w:val="Textpoznmkypodiarou"/>
        <w:tabs>
          <w:tab w:val="left" w:pos="284"/>
        </w:tabs>
        <w:rPr>
          <w:ins w:id="30" w:author="Autor"/>
        </w:rPr>
      </w:pPr>
      <w:ins w:id="31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§ 2 písm. </w:t>
        </w:r>
        <w:r w:rsidR="00697770">
          <w:t>g</w:t>
        </w:r>
        <w:r>
          <w:t>) zákona o finančnej kontrole.</w:t>
        </w:r>
      </w:ins>
    </w:p>
  </w:footnote>
  <w:footnote w:id="4">
    <w:p w14:paraId="1B782D84" w14:textId="7878DA12" w:rsidR="004E4CB6" w:rsidRDefault="004E4CB6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del w:id="41" w:author="Autor">
        <w:r>
          <w:delText>RO uvedie</w:delText>
        </w:r>
      </w:del>
      <w:ins w:id="42" w:author="Autor">
        <w:r w:rsidR="00985C99">
          <w:t>Uvádza sa</w:t>
        </w:r>
      </w:ins>
      <w:r>
        <w:t xml:space="preserve"> meno, priezvisko a </w:t>
      </w:r>
      <w:del w:id="43" w:author="Autor">
        <w:r>
          <w:delText>funkciu</w:delText>
        </w:r>
      </w:del>
      <w:ins w:id="44" w:author="Autor">
        <w:r>
          <w:t>funkci</w:t>
        </w:r>
        <w:r w:rsidR="00985C99">
          <w:t>a</w:t>
        </w:r>
      </w:ins>
      <w:r>
        <w:t xml:space="preserve"> vedúceho kontrolnej skupiny</w:t>
      </w:r>
      <w:r w:rsidR="00901E16">
        <w:t xml:space="preserve">, </w:t>
      </w:r>
      <w:del w:id="45" w:author="Autor">
        <w:r w:rsidR="00901E16">
          <w:delText>ktorá vvkonáva kontrolu v mene oprávnenej osoby (§ 2 písm. g) zákona o </w:delText>
        </w:r>
      </w:del>
      <w:ins w:id="46" w:author="Autor">
        <w:r w:rsidR="00901E16">
          <w:t>ktor</w:t>
        </w:r>
        <w:r w:rsidR="005C3F96">
          <w:t xml:space="preserve">ý je poverený na vykonanie </w:t>
        </w:r>
      </w:ins>
      <w:r w:rsidR="005C3F96">
        <w:t>finančnej</w:t>
      </w:r>
      <w:r w:rsidR="00901E16">
        <w:t xml:space="preserve"> </w:t>
      </w:r>
      <w:del w:id="47" w:author="Autor">
        <w:r w:rsidR="00901E16">
          <w:delText>kontrole)</w:delText>
        </w:r>
        <w:r>
          <w:delText>.</w:delText>
        </w:r>
      </w:del>
      <w:ins w:id="48" w:author="Autor">
        <w:r w:rsidR="005C3F96">
          <w:t>kontroly na mieste</w:t>
        </w:r>
        <w:r>
          <w:t>.</w:t>
        </w:r>
      </w:ins>
    </w:p>
  </w:footnote>
  <w:footnote w:id="5">
    <w:p w14:paraId="6C76E4FC" w14:textId="780F6A4D" w:rsidR="004E4CB6" w:rsidRDefault="004E4CB6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del w:id="50" w:author="Autor">
        <w:r>
          <w:delText>RO uvedie</w:delText>
        </w:r>
      </w:del>
      <w:ins w:id="51" w:author="Autor">
        <w:r w:rsidR="00985C99">
          <w:t>Uvádza sa</w:t>
        </w:r>
      </w:ins>
      <w:r>
        <w:t xml:space="preserve"> meno, priezvisko a </w:t>
      </w:r>
      <w:del w:id="52" w:author="Autor">
        <w:r>
          <w:delText>funkciu</w:delText>
        </w:r>
      </w:del>
      <w:ins w:id="53" w:author="Autor">
        <w:r>
          <w:t>funkci</w:t>
        </w:r>
        <w:r w:rsidR="00985C99">
          <w:t>a</w:t>
        </w:r>
      </w:ins>
      <w:r>
        <w:t xml:space="preserve"> ostatných členov kontrolnej skupiny</w:t>
      </w:r>
      <w:ins w:id="54" w:author="Autor">
        <w:r w:rsidR="005C3F96">
          <w:t>,</w:t>
        </w:r>
      </w:ins>
      <w:r>
        <w:t xml:space="preserve"> okrem </w:t>
      </w:r>
      <w:del w:id="55" w:author="Autor">
        <w:r>
          <w:delText xml:space="preserve"> </w:delText>
        </w:r>
      </w:del>
      <w:r>
        <w:t>prizvaných  osôb</w:t>
      </w:r>
      <w:r w:rsidR="00901E16">
        <w:t>,</w:t>
      </w:r>
      <w:r w:rsidR="00901E16" w:rsidRPr="00901E16">
        <w:t xml:space="preserve"> </w:t>
      </w:r>
      <w:del w:id="56" w:author="Autor">
        <w:r w:rsidR="00901E16">
          <w:delText>ktoré vvkon</w:delText>
        </w:r>
        <w:r w:rsidR="00365690">
          <w:delText>á</w:delText>
        </w:r>
        <w:r w:rsidR="00901E16">
          <w:delText>vajú  kontrolu v mene oprávnenej osoby (§ 2 písm. g) zákona o </w:delText>
        </w:r>
      </w:del>
      <w:ins w:id="57" w:author="Autor">
        <w:r w:rsidR="00901E16">
          <w:t>ktor</w:t>
        </w:r>
        <w:r w:rsidR="005C3F96">
          <w:t>í</w:t>
        </w:r>
        <w:r w:rsidR="00901E16">
          <w:t xml:space="preserve"> </w:t>
        </w:r>
        <w:r w:rsidR="005C3F96">
          <w:t xml:space="preserve">sú poverení na vykonanie </w:t>
        </w:r>
      </w:ins>
      <w:r w:rsidR="00901E16">
        <w:t xml:space="preserve">finančnej </w:t>
      </w:r>
      <w:del w:id="58" w:author="Autor">
        <w:r w:rsidR="00901E16">
          <w:delText>kontrole).</w:delText>
        </w:r>
      </w:del>
      <w:ins w:id="59" w:author="Autor">
        <w:r w:rsidR="00901E16">
          <w:t>kontrol</w:t>
        </w:r>
        <w:r w:rsidR="005C3F96">
          <w:t>y na mieste</w:t>
        </w:r>
        <w:r w:rsidR="00901E16">
          <w:t>.</w:t>
        </w:r>
      </w:ins>
    </w:p>
  </w:footnote>
  <w:footnote w:id="6">
    <w:p w14:paraId="5631C08E" w14:textId="62EF58A6" w:rsidR="00A55019" w:rsidRDefault="00A55019" w:rsidP="00A5501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68" w:author="Autor">
        <w:r w:rsidR="0020437E">
          <w:delText>RO uvedie</w:delText>
        </w:r>
      </w:del>
      <w:ins w:id="69" w:author="Autor">
        <w:r>
          <w:t>Uvádza sa</w:t>
        </w:r>
      </w:ins>
      <w:r>
        <w:t xml:space="preserve"> meno a priezvisko prizvanej osoby v zmysle § 24 zákona o finančnej kontrole</w:t>
      </w:r>
      <w:del w:id="70" w:author="Autor">
        <w:r w:rsidR="0031526C">
          <w:delText xml:space="preserve"> </w:delText>
        </w:r>
      </w:del>
      <w:r>
        <w:t xml:space="preserve">. </w:t>
      </w:r>
    </w:p>
  </w:footnote>
  <w:footnote w:id="7">
    <w:p w14:paraId="3AD1FC94" w14:textId="37AF3782" w:rsidR="001079D8" w:rsidRDefault="001079D8" w:rsidP="007419B8">
      <w:pPr>
        <w:pStyle w:val="Textpoznmkypodiarou"/>
        <w:tabs>
          <w:tab w:val="left" w:pos="284"/>
        </w:tabs>
        <w:rPr>
          <w:ins w:id="76" w:author="Autor"/>
        </w:rPr>
      </w:pPr>
      <w:ins w:id="77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§ 2 písm. </w:t>
        </w:r>
        <w:r w:rsidR="00697770">
          <w:t>h</w:t>
        </w:r>
        <w:r>
          <w:t>) zákona o finančnej kontrole.</w:t>
        </w:r>
      </w:ins>
    </w:p>
  </w:footnote>
  <w:footnote w:id="8">
    <w:p w14:paraId="10D1F728" w14:textId="7AAE5B30" w:rsidR="001621EE" w:rsidRDefault="001621E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del w:id="80" w:author="Autor">
        <w:r>
          <w:delText>RO uvedie</w:delText>
        </w:r>
      </w:del>
      <w:ins w:id="81" w:author="Autor">
        <w:r w:rsidR="00532299">
          <w:t>Uvádza sa</w:t>
        </w:r>
      </w:ins>
      <w:r>
        <w:t xml:space="preserve"> názov </w:t>
      </w:r>
      <w:del w:id="82" w:author="Autor">
        <w:r>
          <w:delText>kontrolovanej</w:delText>
        </w:r>
      </w:del>
      <w:ins w:id="83" w:author="Autor">
        <w:r w:rsidR="00985C99">
          <w:t>povinnej</w:t>
        </w:r>
      </w:ins>
      <w:r w:rsidR="00985C99">
        <w:t xml:space="preserve"> </w:t>
      </w:r>
      <w:r>
        <w:t xml:space="preserve">osoby (napr. prijímateľa, SO) alebo meno a priezvisko v prípade, ak je </w:t>
      </w:r>
      <w:del w:id="84" w:author="Autor">
        <w:r>
          <w:delText>kontrolovanou</w:delText>
        </w:r>
      </w:del>
      <w:ins w:id="85" w:author="Autor">
        <w:r w:rsidR="00985C99">
          <w:t>povinnou</w:t>
        </w:r>
      </w:ins>
      <w:r w:rsidR="00985C99">
        <w:t xml:space="preserve"> </w:t>
      </w:r>
      <w:r>
        <w:t>osobou fyzická osoba</w:t>
      </w:r>
      <w:r w:rsidR="00901E16">
        <w:t>, ktorá je podľa zákona o finančnej kontrole v postavení povinnej osoby (§ 2 písm. h</w:t>
      </w:r>
      <w:del w:id="86" w:author="Autor">
        <w:r w:rsidR="00901E16">
          <w:delText>))</w:delText>
        </w:r>
        <w:r w:rsidR="005775CC">
          <w:delText>.</w:delText>
        </w:r>
      </w:del>
      <w:ins w:id="87" w:author="Autor">
        <w:r w:rsidR="00901E16">
          <w:t>)</w:t>
        </w:r>
        <w:r w:rsidR="005775CC">
          <w:t>.</w:t>
        </w:r>
      </w:ins>
    </w:p>
  </w:footnote>
  <w:footnote w:id="9">
    <w:p w14:paraId="79485391" w14:textId="5EB9977E" w:rsidR="00FA2E2A" w:rsidRDefault="00FA2E2A" w:rsidP="004D3D0A">
      <w:pPr>
        <w:pStyle w:val="Textpoznmkypodiarou"/>
        <w:tabs>
          <w:tab w:val="left" w:pos="284"/>
        </w:tabs>
        <w:ind w:left="284" w:hanging="284"/>
        <w:pPrChange w:id="90" w:author="Autor">
          <w:pPr>
            <w:pStyle w:val="Textpoznmkypodiarou"/>
            <w:ind w:left="284" w:hanging="284"/>
          </w:pPr>
        </w:pPrChange>
      </w:pPr>
      <w:r>
        <w:rPr>
          <w:rStyle w:val="Odkaznapoznmkupodiarou"/>
        </w:rPr>
        <w:footnoteRef/>
      </w:r>
      <w:del w:id="91" w:author="Autor">
        <w:r w:rsidR="00916368">
          <w:delText xml:space="preserve"> </w:delText>
        </w:r>
        <w:r w:rsidR="002E6B75">
          <w:tab/>
        </w:r>
        <w:r w:rsidR="00916368">
          <w:delText>V prípade, ak je to relevantné, t.j. ak je kontrolovanou aj tretia osoba uvedie RO jej bližšiu identifikáciu (napr. partner, užívateľ, dodávateľ, subdodávateľ).</w:delText>
        </w:r>
      </w:del>
      <w:ins w:id="92" w:author="Autor">
        <w:r>
          <w:t xml:space="preserve"> </w:t>
        </w:r>
        <w:r>
          <w:tab/>
          <w:t xml:space="preserve">Uvádza sa len v prípade, ak sa oznámenie vystavuje v súvislosti s požadovaním súčinnosti </w:t>
        </w:r>
        <w:r w:rsidR="00985C99">
          <w:t>od tretej osoby</w:t>
        </w:r>
        <w:r>
          <w:t>.</w:t>
        </w:r>
      </w:ins>
    </w:p>
  </w:footnote>
  <w:footnote w:id="10">
    <w:p w14:paraId="0553EF3C" w14:textId="398CE439" w:rsidR="00FA2E2A" w:rsidRDefault="00FA2E2A" w:rsidP="00FA2E2A">
      <w:pPr>
        <w:pStyle w:val="Textpoznmkypodiarou"/>
        <w:tabs>
          <w:tab w:val="left" w:pos="284"/>
        </w:tabs>
        <w:rPr>
          <w:ins w:id="96" w:author="Autor"/>
        </w:rPr>
      </w:pPr>
      <w:ins w:id="97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Uvádza sa bližšia identifikácia tretej osoby (napr. partner, užívateľ, dodávateľ, subdodávateľ a pod. ).</w:t>
        </w:r>
      </w:ins>
    </w:p>
  </w:footnote>
  <w:footnote w:id="11">
    <w:p w14:paraId="38B054F1" w14:textId="4ACE12F1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D5D75">
        <w:tab/>
      </w:r>
      <w:r>
        <w:t xml:space="preserve">V prípade, ak je predmetom kontroly viacero projektov jedného prijímateľa </w:t>
      </w:r>
      <w:del w:id="98" w:author="Autor">
        <w:r>
          <w:delText>je RO povinný uviesť</w:delText>
        </w:r>
      </w:del>
      <w:ins w:id="99" w:author="Autor">
        <w:r w:rsidR="00FA2E2A">
          <w:t>uvádzajú sa</w:t>
        </w:r>
      </w:ins>
      <w:r>
        <w:t xml:space="preserve"> všetky názvy projektov. </w:t>
      </w:r>
    </w:p>
  </w:footnote>
  <w:footnote w:id="12">
    <w:p w14:paraId="5FB7795D" w14:textId="1E415106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D5D75">
        <w:tab/>
      </w:r>
      <w:r>
        <w:t xml:space="preserve">V prípade, ak je predmetom kontroly viacero projektov jedného prijímateľa </w:t>
      </w:r>
      <w:del w:id="100" w:author="Autor">
        <w:r>
          <w:delText>je RO povinný uviesť</w:delText>
        </w:r>
      </w:del>
      <w:ins w:id="101" w:author="Autor">
        <w:r>
          <w:t>uv</w:t>
        </w:r>
        <w:r w:rsidR="00FA2E2A">
          <w:t>ádzajú sa</w:t>
        </w:r>
      </w:ins>
      <w:r>
        <w:t xml:space="preserve"> všetky ITMS kódy projektov.</w:t>
      </w:r>
    </w:p>
  </w:footnote>
  <w:footnote w:id="13">
    <w:p w14:paraId="1CB7E07F" w14:textId="0540B3E0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D5D75">
        <w:tab/>
      </w:r>
      <w:del w:id="102" w:author="Autor">
        <w:r w:rsidR="00D6539F">
          <w:delText>RO uvedie</w:delText>
        </w:r>
      </w:del>
      <w:ins w:id="103" w:author="Autor">
        <w:r w:rsidR="00FA2E2A">
          <w:t>Uvádza sa</w:t>
        </w:r>
      </w:ins>
      <w:r w:rsidR="00D6539F">
        <w:t xml:space="preserve"> </w:t>
      </w:r>
      <w:r w:rsidR="001C433E">
        <w:t>osobitný predmet kontroly/osobitné predmety kontroly uvedené v Systéme riadenia EŠIF</w:t>
      </w:r>
      <w:del w:id="104" w:author="Autor">
        <w:r w:rsidR="001C433E">
          <w:delText xml:space="preserve"> na PO 2014-2020</w:delText>
        </w:r>
      </w:del>
      <w:r w:rsidR="001C433E">
        <w:t xml:space="preserve"> a v usmerneniach RO, resp. iný predmet kontroly podľa charakteru kontroly (napr. kontrola delegovaných právomocí na SO</w:t>
      </w:r>
      <w:r w:rsidR="00C7789F">
        <w:t>, kontrola verejného obstarávania</w:t>
      </w:r>
      <w:r w:rsidR="001C433E">
        <w:t xml:space="preserve">). </w:t>
      </w:r>
      <w:r w:rsidR="00365690" w:rsidRPr="00365690">
        <w:t>V prípade, ak je predmetom kontroly viacero projektov</w:t>
      </w:r>
      <w:ins w:id="105" w:author="Autor">
        <w:r w:rsidR="00FA2E2A">
          <w:t>/žiadostí o platbu</w:t>
        </w:r>
      </w:ins>
      <w:r w:rsidR="00365690" w:rsidRPr="00365690">
        <w:t xml:space="preserve"> jedného prijímateľa a u jednotlivých projektov</w:t>
      </w:r>
      <w:ins w:id="106" w:author="Autor">
        <w:r w:rsidR="00FA2E2A">
          <w:t>/žiadostí o platbu</w:t>
        </w:r>
      </w:ins>
      <w:r w:rsidR="00365690" w:rsidRPr="00365690">
        <w:t xml:space="preserve"> je rozdielny predmet kontroly, </w:t>
      </w:r>
      <w:del w:id="107" w:author="Autor">
        <w:r w:rsidR="00365690">
          <w:delText xml:space="preserve">RO </w:delText>
        </w:r>
        <w:r w:rsidR="00365690" w:rsidRPr="00365690">
          <w:delText>uvedie</w:delText>
        </w:r>
      </w:del>
      <w:ins w:id="108" w:author="Autor">
        <w:r w:rsidR="00FA2E2A">
          <w:t xml:space="preserve">uvádza sa </w:t>
        </w:r>
      </w:ins>
      <w:r w:rsidR="00365690" w:rsidRPr="00365690">
        <w:t xml:space="preserve"> predmet kontroly pre každý projekt</w:t>
      </w:r>
      <w:ins w:id="109" w:author="Autor">
        <w:r w:rsidR="00FA2E2A">
          <w:t>/žiadosť o platbu</w:t>
        </w:r>
      </w:ins>
      <w:r w:rsidR="00FA2E2A">
        <w:t xml:space="preserve"> </w:t>
      </w:r>
      <w:r w:rsidR="00365690" w:rsidRPr="00365690">
        <w:t>s</w:t>
      </w:r>
      <w:del w:id="110" w:author="Autor">
        <w:r w:rsidR="00365690" w:rsidRPr="00365690">
          <w:delText xml:space="preserve"> uvedením </w:delText>
        </w:r>
      </w:del>
      <w:ins w:id="111" w:author="Autor">
        <w:r w:rsidR="00FA2E2A">
          <w:t> jej kódom označenia v</w:t>
        </w:r>
        <w:r w:rsidR="00DD73E8">
          <w:t> </w:t>
        </w:r>
      </w:ins>
      <w:r w:rsidR="00FA2E2A">
        <w:t>ITMS</w:t>
      </w:r>
      <w:del w:id="112" w:author="Autor">
        <w:r w:rsidR="00365690" w:rsidRPr="00365690">
          <w:delText xml:space="preserve"> kódu projektu</w:delText>
        </w:r>
      </w:del>
      <w:r w:rsidR="00365690" w:rsidRPr="00365690">
        <w:t>.</w:t>
      </w:r>
    </w:p>
  </w:footnote>
  <w:footnote w:id="14">
    <w:p w14:paraId="552C1757" w14:textId="69730894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del w:id="113" w:author="Autor">
        <w:r>
          <w:delText xml:space="preserve"> </w:delText>
        </w:r>
        <w:r w:rsidR="003D5D75">
          <w:tab/>
        </w:r>
        <w:r w:rsidR="001C433E">
          <w:delText xml:space="preserve">RO môže zadefinovať bližšiu </w:delText>
        </w:r>
        <w:r w:rsidR="00E6509E">
          <w:delText>identifikáciu</w:delText>
        </w:r>
        <w:r w:rsidR="001C433E">
          <w:delText xml:space="preserve"> predmetu kontroly. </w:delText>
        </w:r>
        <w:r>
          <w:delText xml:space="preserve"> </w:delText>
        </w:r>
      </w:del>
      <w:ins w:id="114" w:author="Autor">
        <w:r>
          <w:t xml:space="preserve"> </w:t>
        </w:r>
        <w:r w:rsidR="003D5D75">
          <w:tab/>
        </w:r>
        <w:r w:rsidR="00C1783B">
          <w:t>Ak je to relevantné, uvádza sa</w:t>
        </w:r>
        <w:r w:rsidR="001C433E">
          <w:t xml:space="preserve"> bližši</w:t>
        </w:r>
        <w:r w:rsidR="00C1783B">
          <w:t>a</w:t>
        </w:r>
        <w:r w:rsidR="001C433E">
          <w:t xml:space="preserve"> </w:t>
        </w:r>
        <w:r w:rsidR="00E6509E">
          <w:t>identifikáci</w:t>
        </w:r>
        <w:r w:rsidR="00C1783B">
          <w:t>a</w:t>
        </w:r>
        <w:r w:rsidR="001C433E">
          <w:t xml:space="preserve"> predmetu kontroly</w:t>
        </w:r>
        <w:r w:rsidR="00C1783B">
          <w:t xml:space="preserve"> (napr. kontrola súladu s HP RMŽ a ND/HP UR,</w:t>
        </w:r>
        <w:r w:rsidR="00C1783B" w:rsidRPr="00C1783B">
          <w:t xml:space="preserve"> ak sú zástupcovia HP prizvanou osobou</w:t>
        </w:r>
        <w:r w:rsidR="00C1783B">
          <w:t>)</w:t>
        </w:r>
        <w:r w:rsidR="001C433E">
          <w:t xml:space="preserve">. </w:t>
        </w:r>
        <w:r>
          <w:t xml:space="preserve"> </w:t>
        </w:r>
      </w:ins>
    </w:p>
  </w:footnote>
  <w:footnote w:id="15">
    <w:p w14:paraId="17884F15" w14:textId="08135A12" w:rsidR="003D5D75" w:rsidRDefault="003D5D75" w:rsidP="00E4094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115" w:author="Autor">
        <w:r w:rsidR="00F95542">
          <w:delText>RO v</w:delText>
        </w:r>
        <w:r>
          <w:delText>yber</w:delText>
        </w:r>
        <w:r w:rsidR="00F95542">
          <w:delText>i</w:delText>
        </w:r>
        <w:r>
          <w:delText>e</w:delText>
        </w:r>
      </w:del>
      <w:ins w:id="116" w:author="Autor">
        <w:r w:rsidR="00C1783B">
          <w:t>V</w:t>
        </w:r>
        <w:r>
          <w:t>yber</w:t>
        </w:r>
        <w:r w:rsidR="00F95542">
          <w:t>i</w:t>
        </w:r>
        <w:r>
          <w:t xml:space="preserve">e </w:t>
        </w:r>
        <w:r w:rsidR="00C1783B">
          <w:t>sa</w:t>
        </w:r>
      </w:ins>
      <w:r w:rsidR="00C1783B">
        <w:t xml:space="preserve"> </w:t>
      </w:r>
      <w:r>
        <w:t>cie</w:t>
      </w:r>
      <w:r w:rsidR="00F95542">
        <w:t>ľ</w:t>
      </w:r>
      <w:r>
        <w:t xml:space="preserve"> kontroly. V prípade potreby </w:t>
      </w:r>
      <w:del w:id="117" w:author="Autor">
        <w:r w:rsidR="00F95542">
          <w:delText xml:space="preserve">RO </w:delText>
        </w:r>
        <w:r>
          <w:delText>uve</w:delText>
        </w:r>
        <w:r w:rsidR="00F95542">
          <w:delText>die</w:delText>
        </w:r>
      </w:del>
      <w:ins w:id="118" w:author="Autor">
        <w:r w:rsidR="00C1783B">
          <w:t xml:space="preserve">sa </w:t>
        </w:r>
        <w:r>
          <w:t>uve</w:t>
        </w:r>
        <w:r w:rsidR="00F95542">
          <w:t>d</w:t>
        </w:r>
        <w:r w:rsidR="00C1783B">
          <w:t>ú</w:t>
        </w:r>
      </w:ins>
      <w:r>
        <w:t xml:space="preserve"> aj iné ciele kontroly. Ciele kontroly v písmenách a) až c) sú povinné</w:t>
      </w:r>
      <w:r w:rsidR="00880677">
        <w:t xml:space="preserve"> len pri výkone kontroly projektu.</w:t>
      </w:r>
      <w:r w:rsidR="00A4019B" w:rsidRPr="00A4019B">
        <w:t xml:space="preserve"> Nerelevantné možnosti </w:t>
      </w:r>
      <w:del w:id="119" w:author="Autor">
        <w:r w:rsidR="00A4019B" w:rsidRPr="00A4019B">
          <w:delText>odstrá</w:delText>
        </w:r>
        <w:r w:rsidR="00A4019B">
          <w:delText>ňte</w:delText>
        </w:r>
        <w:r w:rsidR="00A4019B" w:rsidRPr="00A4019B">
          <w:delText>.</w:delText>
        </w:r>
      </w:del>
      <w:ins w:id="120" w:author="Autor">
        <w:r w:rsidR="00C1783B">
          <w:t xml:space="preserve">sa </w:t>
        </w:r>
        <w:r w:rsidR="00A4019B" w:rsidRPr="00A4019B">
          <w:t>odstrá</w:t>
        </w:r>
        <w:r w:rsidR="00C1783B">
          <w:t>nia</w:t>
        </w:r>
        <w:r w:rsidR="00A4019B" w:rsidRPr="00A4019B">
          <w:t>.</w:t>
        </w:r>
        <w:r w:rsidR="00E4094F">
          <w:t xml:space="preserve"> V prípade vyžiadania súčinnosti od tretej osoby sa ako cieľ uvedie len „súčinnosť tretích osôb</w:t>
        </w:r>
        <w:r w:rsidR="00CE7859">
          <w:t xml:space="preserve"> v súvislosti s vykonávanou finančnou kontrolou u povinnej osoby</w:t>
        </w:r>
        <w:r w:rsidR="00C1783B">
          <w:t>.</w:t>
        </w:r>
        <w:r w:rsidR="00E4094F">
          <w:t>“</w:t>
        </w:r>
      </w:ins>
    </w:p>
  </w:footnote>
  <w:footnote w:id="16">
    <w:p w14:paraId="634E9060" w14:textId="7488AA77" w:rsidR="006829FA" w:rsidRDefault="006829FA" w:rsidP="003D5D75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FC43D2">
        <w:t xml:space="preserve">poskytovanie príspevku alebo jeho časti prijímateľovi formou zjednodušeného vykazovania výdavkov podľa § 16a zákona </w:t>
      </w:r>
      <w:r w:rsidR="00F95542">
        <w:t>o príspevku z EŠIF</w:t>
      </w:r>
      <w:r w:rsidRPr="00FC43D2">
        <w:t>.</w:t>
      </w:r>
    </w:p>
  </w:footnote>
  <w:footnote w:id="17">
    <w:p w14:paraId="1427D01A" w14:textId="77BEFAAB" w:rsidR="00CE7859" w:rsidRDefault="00CE7859" w:rsidP="00642FB8">
      <w:pPr>
        <w:pStyle w:val="Textpoznmkypodiarou"/>
        <w:tabs>
          <w:tab w:val="left" w:pos="284"/>
        </w:tabs>
        <w:ind w:left="284" w:hanging="284"/>
        <w:jc w:val="both"/>
        <w:rPr>
          <w:ins w:id="126" w:author="Autor"/>
        </w:rPr>
      </w:pPr>
      <w:ins w:id="127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Uvádza sa len v prípade </w:t>
        </w:r>
        <w:r w:rsidR="005F362F">
          <w:t>vyž</w:t>
        </w:r>
        <w:r w:rsidR="00115383">
          <w:t>i</w:t>
        </w:r>
        <w:r w:rsidR="005F362F">
          <w:t>adania</w:t>
        </w:r>
        <w:r>
          <w:t xml:space="preserve"> súčinnosti od tretej osoby v súvislosti s výkonom finančnej kontroly na</w:t>
        </w:r>
        <w:r w:rsidR="00DD73E8">
          <w:t> </w:t>
        </w:r>
        <w:r>
          <w:t>mieste u povinnej osoby.</w:t>
        </w:r>
      </w:ins>
    </w:p>
  </w:footnote>
  <w:footnote w:id="18">
    <w:p w14:paraId="5A1C92A5" w14:textId="4A123160" w:rsidR="005F42F6" w:rsidRDefault="005F42F6" w:rsidP="005F42F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129" w:author="Autor">
        <w:r>
          <w:delText>RO uvedie</w:delText>
        </w:r>
      </w:del>
      <w:ins w:id="130" w:author="Autor">
        <w:r w:rsidR="00C1783B">
          <w:t>Uvádzajú sa</w:t>
        </w:r>
      </w:ins>
      <w:r>
        <w:t xml:space="preserve"> ďalšie údaje, napr. v prípade, ak je kontrola RO zameraná na kontrolu plnenia úloh v rámci delegovania právomocí na SO. </w:t>
      </w:r>
    </w:p>
  </w:footnote>
  <w:footnote w:id="19">
    <w:p w14:paraId="68C310D7" w14:textId="3939D685" w:rsidR="0020437E" w:rsidRDefault="0020437E" w:rsidP="004D3D0A">
      <w:pPr>
        <w:pStyle w:val="Textpoznmkypodiarou"/>
        <w:ind w:left="284" w:hanging="284"/>
        <w:jc w:val="both"/>
        <w:pPrChange w:id="132" w:author="Autor">
          <w:pPr>
            <w:pStyle w:val="Textpoznmkypodiarou"/>
            <w:ind w:left="284" w:hanging="284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>
        <w:t>V prípade, ak je predmetom kontroly viacero projektov jedného prijímateľa je RO povinný uviesť všetky dátumy účinnosti zmlúv.</w:t>
      </w:r>
    </w:p>
  </w:footnote>
  <w:footnote w:id="20">
    <w:p w14:paraId="1E69EBB0" w14:textId="67B94829" w:rsidR="00F8108C" w:rsidRDefault="00F8108C" w:rsidP="001F01FD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del w:id="133" w:author="Autor">
        <w:r>
          <w:delText>RO uvedie</w:delText>
        </w:r>
      </w:del>
      <w:ins w:id="134" w:author="Autor">
        <w:r w:rsidR="00532299">
          <w:t>Uvádzajú sa</w:t>
        </w:r>
      </w:ins>
      <w:r>
        <w:t xml:space="preserve"> ďalšie údaje podľa potreby. </w:t>
      </w:r>
    </w:p>
  </w:footnote>
  <w:footnote w:id="21">
    <w:p w14:paraId="608381C6" w14:textId="427398CA" w:rsidR="0020437E" w:rsidRDefault="0020437E" w:rsidP="001F01FD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del w:id="135" w:author="Autor">
        <w:r>
          <w:delText>RO uvedie</w:delText>
        </w:r>
      </w:del>
      <w:ins w:id="136" w:author="Autor">
        <w:r w:rsidR="00532299">
          <w:t>Uvádza sa</w:t>
        </w:r>
      </w:ins>
      <w:r>
        <w:t xml:space="preserve"> predpokladaný začiatok fyzického výkonu </w:t>
      </w:r>
      <w:r w:rsidR="00A1344D">
        <w:t xml:space="preserve">finančnej </w:t>
      </w:r>
      <w:r>
        <w:t xml:space="preserve">kontroly na mieste. </w:t>
      </w:r>
    </w:p>
  </w:footnote>
  <w:footnote w:id="22">
    <w:p w14:paraId="301663AB" w14:textId="61ACEFAD" w:rsidR="0020437E" w:rsidRDefault="0020437E" w:rsidP="001F01FD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del w:id="137" w:author="Autor">
        <w:r>
          <w:delText>RO uvedie</w:delText>
        </w:r>
      </w:del>
      <w:ins w:id="138" w:author="Autor">
        <w:r w:rsidR="00532299">
          <w:t>Uvádza sa</w:t>
        </w:r>
      </w:ins>
      <w:r>
        <w:t xml:space="preserve"> predpokladaný počet dní, počas ktorých by sa mal vykonávať fyzick</w:t>
      </w:r>
      <w:r w:rsidR="00A1344D">
        <w:t xml:space="preserve">ý výkon finančnej </w:t>
      </w:r>
      <w:r>
        <w:t>kontrol</w:t>
      </w:r>
      <w:r w:rsidR="00A1344D">
        <w:t>y</w:t>
      </w:r>
      <w:r>
        <w:t xml:space="preserve"> na mieste. </w:t>
      </w:r>
    </w:p>
  </w:footnote>
  <w:footnote w:id="23">
    <w:p w14:paraId="6EBE4958" w14:textId="3008EE5B" w:rsidR="005F42F6" w:rsidRDefault="005F42F6" w:rsidP="004D3D0A">
      <w:pPr>
        <w:pStyle w:val="Textpoznmkypodiarou"/>
        <w:tabs>
          <w:tab w:val="left" w:pos="284"/>
        </w:tabs>
        <w:ind w:left="284" w:hanging="284"/>
        <w:jc w:val="both"/>
        <w:pPrChange w:id="13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 </w:t>
      </w:r>
      <w:del w:id="140" w:author="Autor">
        <w:r>
          <w:delText>RO uvedie</w:delText>
        </w:r>
      </w:del>
      <w:ins w:id="141" w:author="Autor">
        <w:r w:rsidR="005C3F96">
          <w:tab/>
        </w:r>
        <w:r w:rsidR="00532299">
          <w:t>Uvádza sa</w:t>
        </w:r>
      </w:ins>
      <w:r>
        <w:t xml:space="preserve"> miesto výkonu finančnej kontroly na mieste (napr. sídlo, miesto podnikania, bydlisko </w:t>
      </w:r>
      <w:del w:id="142" w:author="Autor">
        <w:r>
          <w:delText>kontrolovanej</w:delText>
        </w:r>
      </w:del>
      <w:ins w:id="143" w:author="Autor">
        <w:r w:rsidR="00532299">
          <w:t xml:space="preserve"> povinnej</w:t>
        </w:r>
      </w:ins>
      <w:r>
        <w:t xml:space="preserve"> osoby). </w:t>
      </w:r>
    </w:p>
  </w:footnote>
  <w:footnote w:id="24">
    <w:p w14:paraId="3452608C" w14:textId="77777777" w:rsidR="0031526C" w:rsidRDefault="0031526C" w:rsidP="004B328F">
      <w:pPr>
        <w:pStyle w:val="Textpoznmkypodiarou"/>
        <w:ind w:left="284" w:hanging="284"/>
        <w:rPr>
          <w:del w:id="148" w:author="Autor"/>
        </w:rPr>
      </w:pPr>
      <w:del w:id="149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§ 2 písm. h) zákona o finančnej kontrole</w:delText>
        </w:r>
      </w:del>
    </w:p>
  </w:footnote>
  <w:footnote w:id="25">
    <w:p w14:paraId="30BA50D4" w14:textId="0F974782" w:rsidR="0031526C" w:rsidRDefault="0031526C" w:rsidP="004B328F">
      <w:pPr>
        <w:pStyle w:val="Textpoznmkypodiarou"/>
        <w:ind w:left="284" w:hanging="284"/>
        <w:rPr>
          <w:ins w:id="151" w:author="Autor"/>
        </w:rPr>
      </w:pPr>
      <w:ins w:id="152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§ 2 písm. h) zákona o finančnej kontrole</w:t>
        </w:r>
      </w:ins>
    </w:p>
  </w:footnote>
  <w:footnote w:id="26">
    <w:p w14:paraId="04AF9126" w14:textId="77777777" w:rsidR="0043230D" w:rsidRDefault="0043230D" w:rsidP="0043230D">
      <w:pPr>
        <w:pStyle w:val="Textpoznmkypodiarou"/>
        <w:tabs>
          <w:tab w:val="left" w:pos="284"/>
        </w:tabs>
        <w:rPr>
          <w:ins w:id="197" w:author="Autor"/>
        </w:rPr>
      </w:pPr>
      <w:ins w:id="19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§ 20 ods. 2 písm. a) zákona o finančnej kontrole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5F44E" w14:textId="77777777" w:rsidR="00C623A7" w:rsidRDefault="00C623A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A6FAF" w14:textId="4A5C12B0" w:rsidR="007D006E" w:rsidRDefault="007D006E" w:rsidP="007D006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AAE4C7" wp14:editId="61176C8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28C524" id="Rovná spojnica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209" w:author="Autor"/>
  <w:sdt>
    <w:sdtPr>
      <w:rPr>
        <w:szCs w:val="20"/>
      </w:rPr>
      <w:id w:val="1543180832"/>
      <w:placeholder>
        <w:docPart w:val="D543ABEEC1CB49618C6DB890B722C1A9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09"/>
      <w:p w14:paraId="3576EA0F" w14:textId="77777777" w:rsidR="00000000" w:rsidRDefault="00F766C0" w:rsidP="007D006E">
        <w:pPr>
          <w:pStyle w:val="Hlavika"/>
          <w:jc w:val="right"/>
          <w:rPr>
            <w:del w:id="210" w:author="Autor"/>
            <w:szCs w:val="20"/>
          </w:rPr>
        </w:pPr>
        <w:del w:id="211" w:author="Autor">
          <w:r>
            <w:rPr>
              <w:szCs w:val="20"/>
            </w:rPr>
            <w:delText>31.10.2018</w:delText>
          </w:r>
        </w:del>
      </w:p>
      <w:customXmlDelRangeStart w:id="212" w:author="Autor"/>
    </w:sdtContent>
  </w:sdt>
  <w:customXmlDelRangeEnd w:id="212"/>
  <w:customXmlInsRangeStart w:id="213" w:author="Autor"/>
  <w:sdt>
    <w:sdtPr>
      <w:rPr>
        <w:szCs w:val="20"/>
      </w:rPr>
      <w:id w:val="2070840989"/>
      <w:placeholder>
        <w:docPart w:val="63441781E4074A5AA7976F468550E42B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13"/>
      <w:p w14:paraId="539B813D" w14:textId="3116097E" w:rsidR="007D006E" w:rsidRDefault="00813567" w:rsidP="007D006E">
        <w:pPr>
          <w:pStyle w:val="Hlavika"/>
          <w:jc w:val="right"/>
        </w:pPr>
        <w:ins w:id="214" w:author="Autor">
          <w:r>
            <w:rPr>
              <w:szCs w:val="20"/>
            </w:rPr>
            <w:t>30.04.2019</w:t>
          </w:r>
        </w:ins>
      </w:p>
      <w:customXmlInsRangeStart w:id="215" w:author="Autor"/>
    </w:sdtContent>
  </w:sdt>
  <w:customXmlInsRangeEnd w:id="21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64B9E" w14:textId="77777777" w:rsidR="00C623A7" w:rsidRDefault="00C623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0293"/>
    <w:multiLevelType w:val="hybridMultilevel"/>
    <w:tmpl w:val="E9B44442"/>
    <w:lvl w:ilvl="0" w:tplc="28BC19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A7DDB"/>
    <w:multiLevelType w:val="hybridMultilevel"/>
    <w:tmpl w:val="A90E20F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71957D0"/>
    <w:multiLevelType w:val="hybridMultilevel"/>
    <w:tmpl w:val="0BD2D6EE"/>
    <w:lvl w:ilvl="0" w:tplc="1018B71E">
      <w:start w:val="1"/>
      <w:numFmt w:val="lowerLetter"/>
      <w:lvlText w:val="%1)"/>
      <w:lvlJc w:val="left"/>
      <w:pPr>
        <w:ind w:left="388" w:hanging="284"/>
      </w:pPr>
      <w:rPr>
        <w:rFonts w:ascii="Bookman Old Style" w:eastAsia="Bookman Old Style" w:hAnsi="Bookman Old Style" w:cs="Bookman Old Style" w:hint="default"/>
        <w:w w:val="100"/>
        <w:sz w:val="20"/>
        <w:szCs w:val="20"/>
        <w:lang w:val="sk" w:eastAsia="sk" w:bidi="sk"/>
      </w:rPr>
    </w:lvl>
    <w:lvl w:ilvl="1" w:tplc="9B98B3A6">
      <w:numFmt w:val="bullet"/>
      <w:lvlText w:val="•"/>
      <w:lvlJc w:val="left"/>
      <w:pPr>
        <w:ind w:left="1332" w:hanging="284"/>
      </w:pPr>
      <w:rPr>
        <w:rFonts w:hint="default"/>
        <w:lang w:val="sk" w:eastAsia="sk" w:bidi="sk"/>
      </w:rPr>
    </w:lvl>
    <w:lvl w:ilvl="2" w:tplc="90EE6A18">
      <w:numFmt w:val="bullet"/>
      <w:lvlText w:val="•"/>
      <w:lvlJc w:val="left"/>
      <w:pPr>
        <w:ind w:left="2284" w:hanging="284"/>
      </w:pPr>
      <w:rPr>
        <w:rFonts w:hint="default"/>
        <w:lang w:val="sk" w:eastAsia="sk" w:bidi="sk"/>
      </w:rPr>
    </w:lvl>
    <w:lvl w:ilvl="3" w:tplc="BC48BCB6">
      <w:numFmt w:val="bullet"/>
      <w:lvlText w:val="•"/>
      <w:lvlJc w:val="left"/>
      <w:pPr>
        <w:ind w:left="3237" w:hanging="284"/>
      </w:pPr>
      <w:rPr>
        <w:rFonts w:hint="default"/>
        <w:lang w:val="sk" w:eastAsia="sk" w:bidi="sk"/>
      </w:rPr>
    </w:lvl>
    <w:lvl w:ilvl="4" w:tplc="1FDE03E8">
      <w:numFmt w:val="bullet"/>
      <w:lvlText w:val="•"/>
      <w:lvlJc w:val="left"/>
      <w:pPr>
        <w:ind w:left="4189" w:hanging="284"/>
      </w:pPr>
      <w:rPr>
        <w:rFonts w:hint="default"/>
        <w:lang w:val="sk" w:eastAsia="sk" w:bidi="sk"/>
      </w:rPr>
    </w:lvl>
    <w:lvl w:ilvl="5" w:tplc="5BA898CC">
      <w:numFmt w:val="bullet"/>
      <w:lvlText w:val="•"/>
      <w:lvlJc w:val="left"/>
      <w:pPr>
        <w:ind w:left="5142" w:hanging="284"/>
      </w:pPr>
      <w:rPr>
        <w:rFonts w:hint="default"/>
        <w:lang w:val="sk" w:eastAsia="sk" w:bidi="sk"/>
      </w:rPr>
    </w:lvl>
    <w:lvl w:ilvl="6" w:tplc="66486AC0">
      <w:numFmt w:val="bullet"/>
      <w:lvlText w:val="•"/>
      <w:lvlJc w:val="left"/>
      <w:pPr>
        <w:ind w:left="6094" w:hanging="284"/>
      </w:pPr>
      <w:rPr>
        <w:rFonts w:hint="default"/>
        <w:lang w:val="sk" w:eastAsia="sk" w:bidi="sk"/>
      </w:rPr>
    </w:lvl>
    <w:lvl w:ilvl="7" w:tplc="E9809070">
      <w:numFmt w:val="bullet"/>
      <w:lvlText w:val="•"/>
      <w:lvlJc w:val="left"/>
      <w:pPr>
        <w:ind w:left="7047" w:hanging="284"/>
      </w:pPr>
      <w:rPr>
        <w:rFonts w:hint="default"/>
        <w:lang w:val="sk" w:eastAsia="sk" w:bidi="sk"/>
      </w:rPr>
    </w:lvl>
    <w:lvl w:ilvl="8" w:tplc="8F3EA07C">
      <w:numFmt w:val="bullet"/>
      <w:lvlText w:val="•"/>
      <w:lvlJc w:val="left"/>
      <w:pPr>
        <w:ind w:left="7999" w:hanging="284"/>
      </w:pPr>
      <w:rPr>
        <w:rFonts w:hint="default"/>
        <w:lang w:val="sk" w:eastAsia="sk" w:bidi="sk"/>
      </w:rPr>
    </w:lvl>
  </w:abstractNum>
  <w:abstractNum w:abstractNumId="3" w15:restartNumberingAfterBreak="0">
    <w:nsid w:val="5D9F6E74"/>
    <w:multiLevelType w:val="hybridMultilevel"/>
    <w:tmpl w:val="6A76B56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06223"/>
    <w:multiLevelType w:val="hybridMultilevel"/>
    <w:tmpl w:val="6B84108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6661D0"/>
    <w:multiLevelType w:val="hybridMultilevel"/>
    <w:tmpl w:val="5DC0FE30"/>
    <w:lvl w:ilvl="0" w:tplc="4134DE28">
      <w:start w:val="1"/>
      <w:numFmt w:val="lowerLetter"/>
      <w:lvlText w:val="%1)"/>
      <w:lvlJc w:val="left"/>
      <w:pPr>
        <w:ind w:left="388" w:hanging="284"/>
      </w:pPr>
      <w:rPr>
        <w:rFonts w:ascii="Bookman Old Style" w:eastAsia="Bookman Old Style" w:hAnsi="Bookman Old Style" w:cs="Bookman Old Style" w:hint="default"/>
        <w:w w:val="100"/>
        <w:sz w:val="20"/>
        <w:szCs w:val="20"/>
        <w:lang w:val="sk" w:eastAsia="sk" w:bidi="sk"/>
      </w:rPr>
    </w:lvl>
    <w:lvl w:ilvl="1" w:tplc="1E5051FE">
      <w:numFmt w:val="bullet"/>
      <w:lvlText w:val="•"/>
      <w:lvlJc w:val="left"/>
      <w:pPr>
        <w:ind w:left="1332" w:hanging="284"/>
      </w:pPr>
      <w:rPr>
        <w:rFonts w:hint="default"/>
        <w:lang w:val="sk" w:eastAsia="sk" w:bidi="sk"/>
      </w:rPr>
    </w:lvl>
    <w:lvl w:ilvl="2" w:tplc="F956E67E">
      <w:numFmt w:val="bullet"/>
      <w:lvlText w:val="•"/>
      <w:lvlJc w:val="left"/>
      <w:pPr>
        <w:ind w:left="2284" w:hanging="284"/>
      </w:pPr>
      <w:rPr>
        <w:rFonts w:hint="default"/>
        <w:lang w:val="sk" w:eastAsia="sk" w:bidi="sk"/>
      </w:rPr>
    </w:lvl>
    <w:lvl w:ilvl="3" w:tplc="F00A48AA">
      <w:numFmt w:val="bullet"/>
      <w:lvlText w:val="•"/>
      <w:lvlJc w:val="left"/>
      <w:pPr>
        <w:ind w:left="3237" w:hanging="284"/>
      </w:pPr>
      <w:rPr>
        <w:rFonts w:hint="default"/>
        <w:lang w:val="sk" w:eastAsia="sk" w:bidi="sk"/>
      </w:rPr>
    </w:lvl>
    <w:lvl w:ilvl="4" w:tplc="127A432C">
      <w:numFmt w:val="bullet"/>
      <w:lvlText w:val="•"/>
      <w:lvlJc w:val="left"/>
      <w:pPr>
        <w:ind w:left="4189" w:hanging="284"/>
      </w:pPr>
      <w:rPr>
        <w:rFonts w:hint="default"/>
        <w:lang w:val="sk" w:eastAsia="sk" w:bidi="sk"/>
      </w:rPr>
    </w:lvl>
    <w:lvl w:ilvl="5" w:tplc="43A6859C">
      <w:numFmt w:val="bullet"/>
      <w:lvlText w:val="•"/>
      <w:lvlJc w:val="left"/>
      <w:pPr>
        <w:ind w:left="5142" w:hanging="284"/>
      </w:pPr>
      <w:rPr>
        <w:rFonts w:hint="default"/>
        <w:lang w:val="sk" w:eastAsia="sk" w:bidi="sk"/>
      </w:rPr>
    </w:lvl>
    <w:lvl w:ilvl="6" w:tplc="328C7B5A">
      <w:numFmt w:val="bullet"/>
      <w:lvlText w:val="•"/>
      <w:lvlJc w:val="left"/>
      <w:pPr>
        <w:ind w:left="6094" w:hanging="284"/>
      </w:pPr>
      <w:rPr>
        <w:rFonts w:hint="default"/>
        <w:lang w:val="sk" w:eastAsia="sk" w:bidi="sk"/>
      </w:rPr>
    </w:lvl>
    <w:lvl w:ilvl="7" w:tplc="B8B6A53A">
      <w:numFmt w:val="bullet"/>
      <w:lvlText w:val="•"/>
      <w:lvlJc w:val="left"/>
      <w:pPr>
        <w:ind w:left="7047" w:hanging="284"/>
      </w:pPr>
      <w:rPr>
        <w:rFonts w:hint="default"/>
        <w:lang w:val="sk" w:eastAsia="sk" w:bidi="sk"/>
      </w:rPr>
    </w:lvl>
    <w:lvl w:ilvl="8" w:tplc="525887D6">
      <w:numFmt w:val="bullet"/>
      <w:lvlText w:val="•"/>
      <w:lvlJc w:val="left"/>
      <w:pPr>
        <w:ind w:left="7999" w:hanging="284"/>
      </w:pPr>
      <w:rPr>
        <w:rFonts w:hint="default"/>
        <w:lang w:val="sk" w:eastAsia="sk" w:bidi="sk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308C"/>
    <w:rsid w:val="00033AEB"/>
    <w:rsid w:val="0005294D"/>
    <w:rsid w:val="00055EFA"/>
    <w:rsid w:val="000614E5"/>
    <w:rsid w:val="00062525"/>
    <w:rsid w:val="00071B7E"/>
    <w:rsid w:val="000807A8"/>
    <w:rsid w:val="00094CF2"/>
    <w:rsid w:val="000979F9"/>
    <w:rsid w:val="000B217C"/>
    <w:rsid w:val="000D1219"/>
    <w:rsid w:val="000E4C4D"/>
    <w:rsid w:val="000F3FCF"/>
    <w:rsid w:val="00105536"/>
    <w:rsid w:val="00105E80"/>
    <w:rsid w:val="001079D8"/>
    <w:rsid w:val="00110467"/>
    <w:rsid w:val="00115383"/>
    <w:rsid w:val="00121F40"/>
    <w:rsid w:val="00133FB3"/>
    <w:rsid w:val="00137085"/>
    <w:rsid w:val="001451A3"/>
    <w:rsid w:val="00146E93"/>
    <w:rsid w:val="00154F86"/>
    <w:rsid w:val="001621EE"/>
    <w:rsid w:val="00164E33"/>
    <w:rsid w:val="00166977"/>
    <w:rsid w:val="00171A73"/>
    <w:rsid w:val="001906B2"/>
    <w:rsid w:val="001921C9"/>
    <w:rsid w:val="001947B9"/>
    <w:rsid w:val="00194E50"/>
    <w:rsid w:val="00197396"/>
    <w:rsid w:val="001B704D"/>
    <w:rsid w:val="001C433E"/>
    <w:rsid w:val="001D74D5"/>
    <w:rsid w:val="001D79AA"/>
    <w:rsid w:val="001E3A17"/>
    <w:rsid w:val="001E3C88"/>
    <w:rsid w:val="001F01FD"/>
    <w:rsid w:val="001F7476"/>
    <w:rsid w:val="0020243C"/>
    <w:rsid w:val="0020437E"/>
    <w:rsid w:val="0024223B"/>
    <w:rsid w:val="00244034"/>
    <w:rsid w:val="0024799D"/>
    <w:rsid w:val="00262446"/>
    <w:rsid w:val="0026769B"/>
    <w:rsid w:val="002A06A9"/>
    <w:rsid w:val="002B0A03"/>
    <w:rsid w:val="002B60FE"/>
    <w:rsid w:val="002B7F67"/>
    <w:rsid w:val="002E6B75"/>
    <w:rsid w:val="003124DA"/>
    <w:rsid w:val="0031526C"/>
    <w:rsid w:val="0031528F"/>
    <w:rsid w:val="00320CB7"/>
    <w:rsid w:val="00324E95"/>
    <w:rsid w:val="003377A7"/>
    <w:rsid w:val="00365690"/>
    <w:rsid w:val="00371706"/>
    <w:rsid w:val="00385757"/>
    <w:rsid w:val="003A65FA"/>
    <w:rsid w:val="003B0969"/>
    <w:rsid w:val="003B2E3C"/>
    <w:rsid w:val="003B3FD1"/>
    <w:rsid w:val="003B41A4"/>
    <w:rsid w:val="003C35A7"/>
    <w:rsid w:val="003C52C1"/>
    <w:rsid w:val="003D42D9"/>
    <w:rsid w:val="003D5D75"/>
    <w:rsid w:val="003D666A"/>
    <w:rsid w:val="003E1630"/>
    <w:rsid w:val="003E7F82"/>
    <w:rsid w:val="00416268"/>
    <w:rsid w:val="0043230D"/>
    <w:rsid w:val="004349D9"/>
    <w:rsid w:val="00443B39"/>
    <w:rsid w:val="00452D03"/>
    <w:rsid w:val="00472615"/>
    <w:rsid w:val="0049766F"/>
    <w:rsid w:val="004B328F"/>
    <w:rsid w:val="004B764B"/>
    <w:rsid w:val="004C265C"/>
    <w:rsid w:val="004C5454"/>
    <w:rsid w:val="004D3D0A"/>
    <w:rsid w:val="004D4CA5"/>
    <w:rsid w:val="004D654C"/>
    <w:rsid w:val="004E4CB6"/>
    <w:rsid w:val="004F1ED5"/>
    <w:rsid w:val="00516278"/>
    <w:rsid w:val="00517659"/>
    <w:rsid w:val="00525E3D"/>
    <w:rsid w:val="00532299"/>
    <w:rsid w:val="00532959"/>
    <w:rsid w:val="00532F54"/>
    <w:rsid w:val="00536634"/>
    <w:rsid w:val="0054615C"/>
    <w:rsid w:val="00555AFB"/>
    <w:rsid w:val="005617F9"/>
    <w:rsid w:val="0056309C"/>
    <w:rsid w:val="005775CC"/>
    <w:rsid w:val="005912C3"/>
    <w:rsid w:val="005C3F96"/>
    <w:rsid w:val="005F362F"/>
    <w:rsid w:val="005F42F6"/>
    <w:rsid w:val="006153EE"/>
    <w:rsid w:val="006267ED"/>
    <w:rsid w:val="006300A5"/>
    <w:rsid w:val="0064253F"/>
    <w:rsid w:val="00642FB8"/>
    <w:rsid w:val="006435EA"/>
    <w:rsid w:val="00644707"/>
    <w:rsid w:val="00663AAC"/>
    <w:rsid w:val="006829FA"/>
    <w:rsid w:val="00686BAD"/>
    <w:rsid w:val="00697770"/>
    <w:rsid w:val="00697AF6"/>
    <w:rsid w:val="006C18B7"/>
    <w:rsid w:val="006D7586"/>
    <w:rsid w:val="006F560B"/>
    <w:rsid w:val="006F5B6B"/>
    <w:rsid w:val="00700482"/>
    <w:rsid w:val="00731923"/>
    <w:rsid w:val="00737B87"/>
    <w:rsid w:val="007419B8"/>
    <w:rsid w:val="00746A08"/>
    <w:rsid w:val="007560F1"/>
    <w:rsid w:val="00763E37"/>
    <w:rsid w:val="00772898"/>
    <w:rsid w:val="007841D8"/>
    <w:rsid w:val="007A5F38"/>
    <w:rsid w:val="007D006E"/>
    <w:rsid w:val="007E74EE"/>
    <w:rsid w:val="007F2E3C"/>
    <w:rsid w:val="007F5D32"/>
    <w:rsid w:val="0080301B"/>
    <w:rsid w:val="00813567"/>
    <w:rsid w:val="00815BCF"/>
    <w:rsid w:val="0082507A"/>
    <w:rsid w:val="008274BE"/>
    <w:rsid w:val="00832576"/>
    <w:rsid w:val="00865421"/>
    <w:rsid w:val="00880677"/>
    <w:rsid w:val="00882EFC"/>
    <w:rsid w:val="008851D6"/>
    <w:rsid w:val="008951F5"/>
    <w:rsid w:val="00895480"/>
    <w:rsid w:val="00895A1A"/>
    <w:rsid w:val="008A0796"/>
    <w:rsid w:val="008A21A6"/>
    <w:rsid w:val="008A7DBF"/>
    <w:rsid w:val="008B192A"/>
    <w:rsid w:val="008C5F86"/>
    <w:rsid w:val="008C6C92"/>
    <w:rsid w:val="008E7D23"/>
    <w:rsid w:val="00901E16"/>
    <w:rsid w:val="009048F8"/>
    <w:rsid w:val="00904EFA"/>
    <w:rsid w:val="00916368"/>
    <w:rsid w:val="00922D99"/>
    <w:rsid w:val="009402BC"/>
    <w:rsid w:val="00944BAA"/>
    <w:rsid w:val="0095043B"/>
    <w:rsid w:val="00977107"/>
    <w:rsid w:val="009802DA"/>
    <w:rsid w:val="00985C99"/>
    <w:rsid w:val="0099383C"/>
    <w:rsid w:val="009A73BC"/>
    <w:rsid w:val="009B44B8"/>
    <w:rsid w:val="009C0ABF"/>
    <w:rsid w:val="009C182B"/>
    <w:rsid w:val="009C33E9"/>
    <w:rsid w:val="009C6C65"/>
    <w:rsid w:val="009C7821"/>
    <w:rsid w:val="009C7860"/>
    <w:rsid w:val="009D1C71"/>
    <w:rsid w:val="009E0D3F"/>
    <w:rsid w:val="009F28B6"/>
    <w:rsid w:val="00A04F61"/>
    <w:rsid w:val="00A0553D"/>
    <w:rsid w:val="00A1344D"/>
    <w:rsid w:val="00A4019B"/>
    <w:rsid w:val="00A55019"/>
    <w:rsid w:val="00A558DF"/>
    <w:rsid w:val="00A72107"/>
    <w:rsid w:val="00A7729B"/>
    <w:rsid w:val="00A81919"/>
    <w:rsid w:val="00A9035D"/>
    <w:rsid w:val="00AA4A75"/>
    <w:rsid w:val="00AA70DD"/>
    <w:rsid w:val="00AC74A0"/>
    <w:rsid w:val="00AD6C69"/>
    <w:rsid w:val="00AF545E"/>
    <w:rsid w:val="00B044FC"/>
    <w:rsid w:val="00B055EC"/>
    <w:rsid w:val="00B34B5D"/>
    <w:rsid w:val="00B373F5"/>
    <w:rsid w:val="00B45A08"/>
    <w:rsid w:val="00B624F1"/>
    <w:rsid w:val="00B63262"/>
    <w:rsid w:val="00B65AFB"/>
    <w:rsid w:val="00B66F4A"/>
    <w:rsid w:val="00B70C93"/>
    <w:rsid w:val="00B72FE0"/>
    <w:rsid w:val="00B85AB0"/>
    <w:rsid w:val="00B90755"/>
    <w:rsid w:val="00B93E36"/>
    <w:rsid w:val="00BA3B95"/>
    <w:rsid w:val="00BB0128"/>
    <w:rsid w:val="00BC13BC"/>
    <w:rsid w:val="00BF1BD9"/>
    <w:rsid w:val="00BF2963"/>
    <w:rsid w:val="00BF613A"/>
    <w:rsid w:val="00C16E70"/>
    <w:rsid w:val="00C1783B"/>
    <w:rsid w:val="00C23A1B"/>
    <w:rsid w:val="00C276FF"/>
    <w:rsid w:val="00C52A40"/>
    <w:rsid w:val="00C571C4"/>
    <w:rsid w:val="00C62167"/>
    <w:rsid w:val="00C623A7"/>
    <w:rsid w:val="00C7789F"/>
    <w:rsid w:val="00C81E2B"/>
    <w:rsid w:val="00C83651"/>
    <w:rsid w:val="00C84131"/>
    <w:rsid w:val="00CA55D5"/>
    <w:rsid w:val="00CC0441"/>
    <w:rsid w:val="00CE17AB"/>
    <w:rsid w:val="00CE5BD7"/>
    <w:rsid w:val="00CE7859"/>
    <w:rsid w:val="00D04A76"/>
    <w:rsid w:val="00D44980"/>
    <w:rsid w:val="00D6030B"/>
    <w:rsid w:val="00D60E95"/>
    <w:rsid w:val="00D6539F"/>
    <w:rsid w:val="00D848FC"/>
    <w:rsid w:val="00D91BA7"/>
    <w:rsid w:val="00DB3D85"/>
    <w:rsid w:val="00DB79F4"/>
    <w:rsid w:val="00DD6866"/>
    <w:rsid w:val="00DD73E8"/>
    <w:rsid w:val="00DE098F"/>
    <w:rsid w:val="00DF7823"/>
    <w:rsid w:val="00E0038E"/>
    <w:rsid w:val="00E01325"/>
    <w:rsid w:val="00E06F34"/>
    <w:rsid w:val="00E118AD"/>
    <w:rsid w:val="00E4094F"/>
    <w:rsid w:val="00E51543"/>
    <w:rsid w:val="00E5686F"/>
    <w:rsid w:val="00E577D5"/>
    <w:rsid w:val="00E57995"/>
    <w:rsid w:val="00E6397E"/>
    <w:rsid w:val="00E6509E"/>
    <w:rsid w:val="00E7430E"/>
    <w:rsid w:val="00E8103E"/>
    <w:rsid w:val="00EB4339"/>
    <w:rsid w:val="00F076E2"/>
    <w:rsid w:val="00F1188E"/>
    <w:rsid w:val="00F14440"/>
    <w:rsid w:val="00F147E9"/>
    <w:rsid w:val="00F14F1A"/>
    <w:rsid w:val="00F2054C"/>
    <w:rsid w:val="00F42CBA"/>
    <w:rsid w:val="00F43E50"/>
    <w:rsid w:val="00F441A4"/>
    <w:rsid w:val="00F548E5"/>
    <w:rsid w:val="00F766C0"/>
    <w:rsid w:val="00F8108C"/>
    <w:rsid w:val="00F84B30"/>
    <w:rsid w:val="00F95542"/>
    <w:rsid w:val="00F96899"/>
    <w:rsid w:val="00FA2E2A"/>
    <w:rsid w:val="00FD028A"/>
    <w:rsid w:val="00FE37EC"/>
    <w:rsid w:val="00FE64AF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5F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50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50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24223B"/>
    <w:pPr>
      <w:widowControl w:val="0"/>
      <w:autoSpaceDE w:val="0"/>
      <w:autoSpaceDN w:val="0"/>
      <w:spacing w:after="0" w:line="240" w:lineRule="auto"/>
      <w:ind w:left="105" w:right="103"/>
    </w:pPr>
    <w:rPr>
      <w:rFonts w:ascii="Bookman Old Style" w:eastAsia="Bookman Old Style" w:hAnsi="Bookman Old Style" w:cs="Times New Roman"/>
      <w:sz w:val="20"/>
      <w:szCs w:val="20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24223B"/>
    <w:rPr>
      <w:rFonts w:ascii="Bookman Old Style" w:eastAsia="Bookman Old Style" w:hAnsi="Bookman Old Style" w:cs="Times New Roman"/>
      <w:sz w:val="20"/>
      <w:szCs w:val="20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80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391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08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658D358EEC249DDA384FD46ACB18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627FB-D6DC-41F6-B644-646191116343}"/>
      </w:docPartPr>
      <w:docPartBody>
        <w:p w:rsidR="00C12B30" w:rsidRDefault="008714F4" w:rsidP="008714F4">
          <w:pPr>
            <w:pStyle w:val="D658D358EEC249DDA384FD46ACB18EA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B127C0C23124D50901BB8A65C7A3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B1ED5-2F04-49F8-AA77-AD1CA71BDD42}"/>
      </w:docPartPr>
      <w:docPartBody>
        <w:p w:rsidR="00C12B30" w:rsidRDefault="008714F4" w:rsidP="008714F4">
          <w:pPr>
            <w:pStyle w:val="5B127C0C23124D50901BB8A65C7A37F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3441781E4074A5AA7976F468550E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7A61AB-2831-4CCB-874D-B6136CBF4303}"/>
      </w:docPartPr>
      <w:docPartBody>
        <w:p w:rsidR="009673BE" w:rsidRDefault="00C12B30" w:rsidP="00C12B30">
          <w:pPr>
            <w:pStyle w:val="63441781E4074A5AA7976F468550E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B00FD8A58BFC44B9BBA3112A05CE7A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9089F5-76C6-4E61-B45E-00E927D27D45}"/>
      </w:docPartPr>
      <w:docPartBody>
        <w:p w:rsidR="00262FA2" w:rsidRDefault="00D341D5" w:rsidP="00D341D5">
          <w:pPr>
            <w:pStyle w:val="B00FD8A58BFC44B9BBA3112A05CE7A5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EEC2DCDBC3E477AAFD37AC044AC04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28A97F-923D-438C-BF3A-C9663F9FFEB7}"/>
      </w:docPartPr>
      <w:docPartBody>
        <w:p w:rsidR="00000000" w:rsidRDefault="008714F4">
          <w:pPr>
            <w:pStyle w:val="CEEC2DCDBC3E477AAFD37AC044AC04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E3C3DF79DDF49DFA090A5664104D3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25D16-8348-4545-B657-33F770A28CE6}"/>
      </w:docPartPr>
      <w:docPartBody>
        <w:p w:rsidR="00000000" w:rsidRDefault="008714F4">
          <w:pPr>
            <w:pStyle w:val="CE3C3DF79DDF49DFA090A5664104D33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5F4360C1C774795BAF6C4D8EB5642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9D774C-0C0A-4188-8740-B285F544836F}"/>
      </w:docPartPr>
      <w:docPartBody>
        <w:p w:rsidR="00000000" w:rsidRDefault="00CD05DF">
          <w:pPr>
            <w:pStyle w:val="15F4360C1C774795BAF6C4D8EB56425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543ABEEC1CB49618C6DB890B722C1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92E4-0558-4E54-A022-A82469569B5C}"/>
      </w:docPartPr>
      <w:docPartBody>
        <w:p w:rsidR="00000000" w:rsidRDefault="00C12B30">
          <w:pPr>
            <w:pStyle w:val="D543ABEEC1CB49618C6DB890B722C1A9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622DD"/>
    <w:rsid w:val="00085293"/>
    <w:rsid w:val="000B514E"/>
    <w:rsid w:val="000C1DC8"/>
    <w:rsid w:val="00103065"/>
    <w:rsid w:val="00112E98"/>
    <w:rsid w:val="00145544"/>
    <w:rsid w:val="001A0909"/>
    <w:rsid w:val="001A6A0E"/>
    <w:rsid w:val="001B5059"/>
    <w:rsid w:val="00231308"/>
    <w:rsid w:val="00262FA2"/>
    <w:rsid w:val="00265971"/>
    <w:rsid w:val="002675FA"/>
    <w:rsid w:val="002C355A"/>
    <w:rsid w:val="002D5C6A"/>
    <w:rsid w:val="00302697"/>
    <w:rsid w:val="003523F2"/>
    <w:rsid w:val="00357949"/>
    <w:rsid w:val="003B350C"/>
    <w:rsid w:val="003B71A7"/>
    <w:rsid w:val="003D3DB5"/>
    <w:rsid w:val="00420C48"/>
    <w:rsid w:val="00421D40"/>
    <w:rsid w:val="00432840"/>
    <w:rsid w:val="004332C2"/>
    <w:rsid w:val="00451134"/>
    <w:rsid w:val="004D74F0"/>
    <w:rsid w:val="00511FE6"/>
    <w:rsid w:val="0053641C"/>
    <w:rsid w:val="00594217"/>
    <w:rsid w:val="005A3DBA"/>
    <w:rsid w:val="005C3BE9"/>
    <w:rsid w:val="005F7A05"/>
    <w:rsid w:val="006A2F64"/>
    <w:rsid w:val="00700711"/>
    <w:rsid w:val="0072053E"/>
    <w:rsid w:val="00733381"/>
    <w:rsid w:val="00741C78"/>
    <w:rsid w:val="00765013"/>
    <w:rsid w:val="007E7A4B"/>
    <w:rsid w:val="00804490"/>
    <w:rsid w:val="00862C26"/>
    <w:rsid w:val="008714F4"/>
    <w:rsid w:val="00875B7F"/>
    <w:rsid w:val="00882C39"/>
    <w:rsid w:val="009477F1"/>
    <w:rsid w:val="009673BE"/>
    <w:rsid w:val="00992598"/>
    <w:rsid w:val="00A12121"/>
    <w:rsid w:val="00A45E13"/>
    <w:rsid w:val="00A57219"/>
    <w:rsid w:val="00A937D5"/>
    <w:rsid w:val="00B81792"/>
    <w:rsid w:val="00BC1264"/>
    <w:rsid w:val="00BC7976"/>
    <w:rsid w:val="00C029A3"/>
    <w:rsid w:val="00C12B30"/>
    <w:rsid w:val="00C23D20"/>
    <w:rsid w:val="00C30E9D"/>
    <w:rsid w:val="00CB69C7"/>
    <w:rsid w:val="00CD05DF"/>
    <w:rsid w:val="00D341D5"/>
    <w:rsid w:val="00D35F48"/>
    <w:rsid w:val="00D42D05"/>
    <w:rsid w:val="00D66546"/>
    <w:rsid w:val="00D76247"/>
    <w:rsid w:val="00D77C82"/>
    <w:rsid w:val="00DF5959"/>
    <w:rsid w:val="00E23635"/>
    <w:rsid w:val="00E736EC"/>
    <w:rsid w:val="00EA2176"/>
    <w:rsid w:val="00F26179"/>
    <w:rsid w:val="00F32770"/>
    <w:rsid w:val="00FB6CA0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341D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  <w:style w:type="paragraph" w:customStyle="1" w:styleId="365B0F2F1AC14FDAB50DA7D8FDA0D2E6">
    <w:name w:val="365B0F2F1AC14FDAB50DA7D8FDA0D2E6"/>
  </w:style>
  <w:style w:type="paragraph" w:customStyle="1" w:styleId="B00269D7F8C04EF18E6131937E70A996">
    <w:name w:val="B00269D7F8C04EF18E6131937E70A996"/>
  </w:style>
  <w:style w:type="paragraph" w:customStyle="1" w:styleId="0C06840913484E09ADCD798B05AB2919">
    <w:name w:val="0C06840913484E09ADCD798B05AB2919"/>
  </w:style>
  <w:style w:type="paragraph" w:customStyle="1" w:styleId="5AED997301B442688D6405544BF5C831">
    <w:name w:val="5AED997301B442688D6405544BF5C831"/>
  </w:style>
  <w:style w:type="paragraph" w:customStyle="1" w:styleId="B00FD8A58BFC44B9BBA3112A05CE7A54">
    <w:name w:val="B00FD8A58BFC44B9BBA3112A05CE7A54"/>
    <w:rsid w:val="00D341D5"/>
    <w:pPr>
      <w:spacing w:after="160" w:line="259" w:lineRule="auto"/>
    </w:pPr>
  </w:style>
  <w:style w:type="paragraph" w:customStyle="1" w:styleId="E2328D95ACEE42C7A7A9DB019F218E52">
    <w:name w:val="E2328D95ACEE42C7A7A9DB019F218E52"/>
    <w:pPr>
      <w:spacing w:after="160" w:line="259" w:lineRule="auto"/>
    </w:pPr>
  </w:style>
  <w:style w:type="paragraph" w:customStyle="1" w:styleId="9FFC827FA4B34D24A0A5DB8ABC732F63">
    <w:name w:val="9FFC827FA4B34D24A0A5DB8ABC732F63"/>
    <w:pPr>
      <w:spacing w:after="160" w:line="259" w:lineRule="auto"/>
    </w:pPr>
  </w:style>
  <w:style w:type="paragraph" w:customStyle="1" w:styleId="CBE3C147111A4A4EB92E378652F6EDA5">
    <w:name w:val="CBE3C147111A4A4EB92E378652F6EDA5"/>
    <w:pPr>
      <w:spacing w:after="160" w:line="259" w:lineRule="auto"/>
    </w:pPr>
  </w:style>
  <w:style w:type="paragraph" w:customStyle="1" w:styleId="A7B43D6F49C0494E9949AA898270E8B7">
    <w:name w:val="A7B43D6F49C0494E9949AA898270E8B7"/>
    <w:pPr>
      <w:spacing w:after="160" w:line="259" w:lineRule="auto"/>
    </w:pPr>
  </w:style>
  <w:style w:type="paragraph" w:customStyle="1" w:styleId="B56926EB81DD452E9CFB8734D640E648">
    <w:name w:val="B56926EB81DD452E9CFB8734D640E648"/>
    <w:pPr>
      <w:spacing w:after="160" w:line="259" w:lineRule="auto"/>
    </w:pPr>
  </w:style>
  <w:style w:type="paragraph" w:customStyle="1" w:styleId="4D8C2531C14A49DE97235037E4B73F03">
    <w:name w:val="4D8C2531C14A49DE97235037E4B73F03"/>
    <w:pPr>
      <w:spacing w:after="160" w:line="259" w:lineRule="auto"/>
    </w:pPr>
  </w:style>
  <w:style w:type="paragraph" w:customStyle="1" w:styleId="9942ED5952644691A33983A8E923B2A1">
    <w:name w:val="9942ED5952644691A33983A8E923B2A1"/>
    <w:pPr>
      <w:spacing w:after="160" w:line="259" w:lineRule="auto"/>
    </w:pPr>
  </w:style>
  <w:style w:type="paragraph" w:customStyle="1" w:styleId="73FAD126671D4A7A860FF4D6F501649E">
    <w:name w:val="73FAD126671D4A7A860FF4D6F501649E"/>
    <w:pPr>
      <w:spacing w:after="160" w:line="259" w:lineRule="auto"/>
    </w:pPr>
  </w:style>
  <w:style w:type="paragraph" w:customStyle="1" w:styleId="CEEC2DCDBC3E477AAFD37AC044AC040F">
    <w:name w:val="CEEC2DCDBC3E477AAFD37AC044AC040F"/>
    <w:pPr>
      <w:spacing w:after="160" w:line="259" w:lineRule="auto"/>
    </w:pPr>
  </w:style>
  <w:style w:type="paragraph" w:customStyle="1" w:styleId="CE3C3DF79DDF49DFA090A5664104D33C">
    <w:name w:val="CE3C3DF79DDF49DFA090A5664104D33C"/>
    <w:pPr>
      <w:spacing w:after="160" w:line="259" w:lineRule="auto"/>
    </w:pPr>
  </w:style>
  <w:style w:type="paragraph" w:customStyle="1" w:styleId="15F4360C1C774795BAF6C4D8EB564255">
    <w:name w:val="15F4360C1C774795BAF6C4D8EB564255"/>
    <w:pPr>
      <w:spacing w:after="160" w:line="259" w:lineRule="auto"/>
    </w:pPr>
  </w:style>
  <w:style w:type="paragraph" w:customStyle="1" w:styleId="D543ABEEC1CB49618C6DB890B722C1A9">
    <w:name w:val="D543ABEEC1CB49618C6DB890B722C1A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431C-A12C-4E42-BFAA-23B8423E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2019-04-11T10:57:00Z</dcterms:created>
  <dcterms:modified xsi:type="dcterms:W3CDTF">2019-04-29T11:33:00Z</dcterms:modified>
</cp:coreProperties>
</file>